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B6" w:rsidRDefault="00F372B6" w:rsidP="00E85391">
      <w:pPr>
        <w:widowControl w:val="0"/>
        <w:autoSpaceDE w:val="0"/>
        <w:autoSpaceDN w:val="0"/>
        <w:adjustRightInd w:val="0"/>
        <w:spacing w:line="360" w:lineRule="auto"/>
        <w:jc w:val="center"/>
        <w:rPr>
          <w:rFonts w:ascii="Verdana" w:hAnsi="Verdana" w:cs="Verdana"/>
          <w:b/>
          <w:caps/>
          <w:spacing w:val="3"/>
          <w:sz w:val="20"/>
          <w:szCs w:val="20"/>
          <w:lang w:val="bg-BG"/>
        </w:rPr>
      </w:pPr>
    </w:p>
    <w:p w:rsidR="0036709D" w:rsidRDefault="0036709D" w:rsidP="00E85391">
      <w:pPr>
        <w:widowControl w:val="0"/>
        <w:autoSpaceDE w:val="0"/>
        <w:autoSpaceDN w:val="0"/>
        <w:adjustRightInd w:val="0"/>
        <w:spacing w:line="360" w:lineRule="auto"/>
        <w:jc w:val="center"/>
        <w:rPr>
          <w:rFonts w:ascii="Verdana" w:hAnsi="Verdana" w:cs="Verdana"/>
          <w:b/>
          <w:caps/>
          <w:spacing w:val="3"/>
          <w:sz w:val="20"/>
          <w:szCs w:val="20"/>
          <w:lang w:val="bg-BG"/>
        </w:rPr>
      </w:pPr>
    </w:p>
    <w:p w:rsidR="00800A05" w:rsidRPr="007C4BE7" w:rsidRDefault="00800A05" w:rsidP="00176A7A">
      <w:pPr>
        <w:ind w:right="254"/>
        <w:jc w:val="right"/>
        <w:rPr>
          <w:b/>
          <w:sz w:val="24"/>
        </w:rPr>
      </w:pPr>
      <w:r w:rsidRPr="007C4BE7">
        <w:rPr>
          <w:b/>
          <w:sz w:val="24"/>
        </w:rPr>
        <w:t>УТВЪРДИЛ:</w:t>
      </w:r>
    </w:p>
    <w:p w:rsidR="00800A05" w:rsidRPr="007C4BE7" w:rsidRDefault="00800A05" w:rsidP="00176A7A">
      <w:pPr>
        <w:ind w:right="254"/>
        <w:jc w:val="right"/>
        <w:rPr>
          <w:b/>
          <w:sz w:val="24"/>
        </w:rPr>
      </w:pPr>
      <w:r w:rsidRPr="007C4BE7">
        <w:rPr>
          <w:b/>
          <w:sz w:val="24"/>
        </w:rPr>
        <w:t>Ръководител СНД</w:t>
      </w:r>
    </w:p>
    <w:p w:rsidR="00800A05" w:rsidRPr="00F71FA5" w:rsidRDefault="00800A05" w:rsidP="003D62A8">
      <w:pPr>
        <w:rPr>
          <w:sz w:val="24"/>
        </w:rPr>
      </w:pPr>
    </w:p>
    <w:p w:rsidR="00800A05" w:rsidRPr="007C4BE7" w:rsidRDefault="00800A05" w:rsidP="003D62A8">
      <w:pPr>
        <w:rPr>
          <w:b/>
          <w:szCs w:val="28"/>
        </w:rPr>
      </w:pPr>
    </w:p>
    <w:p w:rsidR="00800A05" w:rsidRPr="007C4BE7" w:rsidRDefault="00800A05" w:rsidP="003D62A8">
      <w:pPr>
        <w:jc w:val="center"/>
        <w:rPr>
          <w:b/>
          <w:szCs w:val="28"/>
        </w:rPr>
      </w:pPr>
      <w:r w:rsidRPr="007C4BE7">
        <w:rPr>
          <w:b/>
          <w:szCs w:val="28"/>
        </w:rPr>
        <w:t xml:space="preserve">ТАБЛИЦА </w:t>
      </w:r>
    </w:p>
    <w:p w:rsidR="00800A05" w:rsidRPr="007C4BE7" w:rsidRDefault="00800A05" w:rsidP="00800A05">
      <w:pPr>
        <w:jc w:val="center"/>
        <w:rPr>
          <w:b/>
          <w:szCs w:val="28"/>
        </w:rPr>
      </w:pPr>
      <w:proofErr w:type="gramStart"/>
      <w:r w:rsidRPr="007C4BE7">
        <w:rPr>
          <w:b/>
          <w:szCs w:val="28"/>
        </w:rPr>
        <w:t>за</w:t>
      </w:r>
      <w:proofErr w:type="gramEnd"/>
      <w:r w:rsidRPr="007C4BE7">
        <w:rPr>
          <w:b/>
          <w:szCs w:val="28"/>
        </w:rPr>
        <w:t xml:space="preserve"> отразяване на предложения и коментари по проекта на Насоки за кандидатстване по процедура № BG-RRP-6.006 „Центрове за подготовка за предлагане на пазара и съхранение на плодове и зеленчуци“</w:t>
      </w: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5"/>
        <w:gridCol w:w="5006"/>
        <w:gridCol w:w="1655"/>
        <w:gridCol w:w="5074"/>
      </w:tblGrid>
      <w:tr w:rsidR="00385A92" w:rsidRPr="00E26228" w:rsidTr="003C669A">
        <w:trPr>
          <w:tblHeader/>
        </w:trPr>
        <w:tc>
          <w:tcPr>
            <w:tcW w:w="1057" w:type="pct"/>
            <w:tcBorders>
              <w:bottom w:val="single" w:sz="4" w:space="0" w:color="auto"/>
            </w:tcBorders>
            <w:vAlign w:val="center"/>
          </w:tcPr>
          <w:p w:rsidR="00217177" w:rsidRPr="00E26228" w:rsidRDefault="00217177" w:rsidP="0036709D">
            <w:pPr>
              <w:spacing w:before="80" w:after="80"/>
              <w:jc w:val="center"/>
              <w:rPr>
                <w:b/>
                <w:sz w:val="24"/>
                <w:lang w:val="bg-BG"/>
              </w:rPr>
            </w:pPr>
            <w:r w:rsidRPr="00E26228">
              <w:rPr>
                <w:b/>
                <w:sz w:val="24"/>
                <w:lang w:val="bg-BG"/>
              </w:rPr>
              <w:t>Изготвил становището</w:t>
            </w:r>
          </w:p>
        </w:tc>
        <w:tc>
          <w:tcPr>
            <w:tcW w:w="1682" w:type="pct"/>
            <w:tcBorders>
              <w:bottom w:val="single" w:sz="4" w:space="0" w:color="auto"/>
            </w:tcBorders>
            <w:vAlign w:val="center"/>
          </w:tcPr>
          <w:p w:rsidR="00217177" w:rsidRPr="00E26228" w:rsidRDefault="00217177" w:rsidP="0036709D">
            <w:pPr>
              <w:spacing w:before="80" w:after="80"/>
              <w:jc w:val="center"/>
              <w:rPr>
                <w:b/>
                <w:sz w:val="24"/>
                <w:lang w:val="bg-BG"/>
              </w:rPr>
            </w:pPr>
            <w:r w:rsidRPr="00E26228">
              <w:rPr>
                <w:b/>
                <w:sz w:val="24"/>
                <w:lang w:val="bg-BG"/>
              </w:rPr>
              <w:t>Предложение</w:t>
            </w:r>
          </w:p>
        </w:tc>
        <w:tc>
          <w:tcPr>
            <w:tcW w:w="556" w:type="pct"/>
            <w:tcBorders>
              <w:bottom w:val="single" w:sz="4" w:space="0" w:color="auto"/>
            </w:tcBorders>
            <w:vAlign w:val="center"/>
          </w:tcPr>
          <w:p w:rsidR="00217177" w:rsidRPr="00E26228" w:rsidRDefault="00217177" w:rsidP="0036709D">
            <w:pPr>
              <w:spacing w:before="80" w:after="80"/>
              <w:jc w:val="center"/>
              <w:rPr>
                <w:b/>
                <w:sz w:val="24"/>
                <w:lang w:val="bg-BG"/>
              </w:rPr>
            </w:pPr>
            <w:r w:rsidRPr="00E26228">
              <w:rPr>
                <w:b/>
                <w:sz w:val="24"/>
                <w:lang w:val="bg-BG"/>
              </w:rPr>
              <w:t>Отразяване на становището</w:t>
            </w:r>
          </w:p>
        </w:tc>
        <w:tc>
          <w:tcPr>
            <w:tcW w:w="1705" w:type="pct"/>
            <w:tcBorders>
              <w:bottom w:val="single" w:sz="4" w:space="0" w:color="auto"/>
            </w:tcBorders>
            <w:vAlign w:val="center"/>
          </w:tcPr>
          <w:p w:rsidR="00217177" w:rsidRPr="00E26228" w:rsidRDefault="00217177" w:rsidP="0036709D">
            <w:pPr>
              <w:spacing w:before="80" w:after="80"/>
              <w:jc w:val="center"/>
              <w:rPr>
                <w:b/>
                <w:sz w:val="24"/>
                <w:lang w:val="bg-BG"/>
              </w:rPr>
            </w:pPr>
            <w:r w:rsidRPr="00E26228">
              <w:rPr>
                <w:b/>
                <w:sz w:val="24"/>
                <w:lang w:val="bg-BG"/>
              </w:rPr>
              <w:t>Мотиви за неприемане на предложението</w:t>
            </w:r>
          </w:p>
        </w:tc>
      </w:tr>
      <w:tr w:rsidR="00712D94" w:rsidRPr="00E26228" w:rsidTr="003C669A">
        <w:tc>
          <w:tcPr>
            <w:tcW w:w="1057" w:type="pct"/>
            <w:vMerge w:val="restart"/>
            <w:tcBorders>
              <w:top w:val="single" w:sz="4" w:space="0" w:color="auto"/>
              <w:left w:val="single" w:sz="4" w:space="0" w:color="auto"/>
              <w:bottom w:val="single" w:sz="4" w:space="0" w:color="auto"/>
              <w:right w:val="single" w:sz="4" w:space="0" w:color="auto"/>
            </w:tcBorders>
          </w:tcPr>
          <w:p w:rsidR="00800A05" w:rsidRPr="00E26228" w:rsidRDefault="00800A05" w:rsidP="00800A05">
            <w:pPr>
              <w:rPr>
                <w:sz w:val="24"/>
              </w:rPr>
            </w:pPr>
            <w:r w:rsidRPr="00E26228">
              <w:rPr>
                <w:sz w:val="24"/>
              </w:rPr>
              <w:t xml:space="preserve">21.08.2023 </w:t>
            </w:r>
          </w:p>
          <w:p w:rsidR="00800A05" w:rsidRPr="00E26228" w:rsidRDefault="00C02F6A" w:rsidP="00800A05">
            <w:pPr>
              <w:rPr>
                <w:sz w:val="24"/>
              </w:rPr>
            </w:pPr>
            <w:hyperlink r:id="rId8" w:history="1">
              <w:r w:rsidR="00800A05" w:rsidRPr="00E26228">
                <w:rPr>
                  <w:rStyle w:val="Hyperlink"/>
                  <w:sz w:val="24"/>
                </w:rPr>
                <w:t>vladimir.hadziev@gmail.com</w:t>
              </w:r>
            </w:hyperlink>
            <w:r w:rsidR="00800A05" w:rsidRPr="00E26228">
              <w:rPr>
                <w:sz w:val="24"/>
              </w:rPr>
              <w:t xml:space="preserve">  </w:t>
            </w:r>
          </w:p>
          <w:p w:rsidR="00712D94" w:rsidRPr="00E26228" w:rsidRDefault="00712D94" w:rsidP="0036709D">
            <w:pPr>
              <w:spacing w:before="80" w:after="80"/>
              <w:rPr>
                <w:sz w:val="24"/>
                <w:lang w:val="bg-BG"/>
              </w:rPr>
            </w:pPr>
          </w:p>
        </w:tc>
        <w:tc>
          <w:tcPr>
            <w:tcW w:w="1682" w:type="pct"/>
            <w:tcBorders>
              <w:top w:val="single" w:sz="4" w:space="0" w:color="auto"/>
              <w:left w:val="single" w:sz="4" w:space="0" w:color="auto"/>
              <w:bottom w:val="single" w:sz="4" w:space="0" w:color="auto"/>
              <w:right w:val="single" w:sz="4" w:space="0" w:color="auto"/>
            </w:tcBorders>
          </w:tcPr>
          <w:p w:rsidR="00800A05" w:rsidRPr="00E26228" w:rsidRDefault="00800A05" w:rsidP="00800A05">
            <w:pPr>
              <w:jc w:val="both"/>
              <w:rPr>
                <w:sz w:val="24"/>
              </w:rPr>
            </w:pPr>
            <w:r w:rsidRPr="00E26228">
              <w:rPr>
                <w:sz w:val="24"/>
              </w:rPr>
              <w:t>Уважаеми Госпожи/Господа,</w:t>
            </w:r>
          </w:p>
          <w:p w:rsidR="00800A05" w:rsidRPr="00E26228" w:rsidRDefault="00800A05" w:rsidP="00800A05">
            <w:pPr>
              <w:jc w:val="both"/>
              <w:rPr>
                <w:sz w:val="24"/>
              </w:rPr>
            </w:pPr>
            <w:r w:rsidRPr="00E26228">
              <w:rPr>
                <w:sz w:val="24"/>
              </w:rPr>
              <w:t>С настоящото представям своите коментари за изменение и допълнение на публикуваните насоки за кандидатстване.</w:t>
            </w:r>
          </w:p>
          <w:p w:rsidR="00800A05" w:rsidRPr="00E26228" w:rsidRDefault="00800A05" w:rsidP="00800A05">
            <w:pPr>
              <w:jc w:val="both"/>
              <w:rPr>
                <w:sz w:val="24"/>
              </w:rPr>
            </w:pPr>
          </w:p>
          <w:p w:rsidR="00800A05" w:rsidRPr="00E26228" w:rsidRDefault="00800A05" w:rsidP="00800A05">
            <w:pPr>
              <w:jc w:val="both"/>
              <w:rPr>
                <w:sz w:val="24"/>
              </w:rPr>
            </w:pPr>
            <w:r w:rsidRPr="00E26228">
              <w:rPr>
                <w:sz w:val="24"/>
              </w:rPr>
              <w:t>1. Да се допълни текста :</w:t>
            </w:r>
          </w:p>
          <w:p w:rsidR="00800A05" w:rsidRPr="00E26228" w:rsidRDefault="00800A05" w:rsidP="00800A05">
            <w:pPr>
              <w:jc w:val="both"/>
              <w:rPr>
                <w:sz w:val="24"/>
              </w:rPr>
            </w:pPr>
            <w:r w:rsidRPr="00E26228">
              <w:rPr>
                <w:sz w:val="24"/>
              </w:rPr>
              <w:t>-  „Център за подготовка за предлагане на пазара и съхранение на плодове и зеленчуци“ представлява недвижим имот/имоти, в рамките на който/които са разположени сгради, съоръжения, оборудване и други активи, предназначени за една или комбинация от дейности, свързани с приемане на продукцията, сортиране, калибриране, почистване, опаковане, пакетиране, етикетиране, охлаждане, съхранение, складиране и транспортиране." с процеса "сушене"</w:t>
            </w:r>
          </w:p>
          <w:p w:rsidR="00800A05" w:rsidRPr="00E26228" w:rsidRDefault="00800A05" w:rsidP="00800A05">
            <w:pPr>
              <w:jc w:val="both"/>
              <w:rPr>
                <w:sz w:val="24"/>
              </w:rPr>
            </w:pPr>
            <w:r w:rsidRPr="00E26228">
              <w:rPr>
                <w:sz w:val="24"/>
              </w:rPr>
              <w:t xml:space="preserve">- „Център за подготовка за предлагане на пазара и съхранение на плодове и зеленчуци“ представлява недвижим имот/имоти, в </w:t>
            </w:r>
            <w:r w:rsidRPr="00E26228">
              <w:rPr>
                <w:sz w:val="24"/>
              </w:rPr>
              <w:lastRenderedPageBreak/>
              <w:t>рамките на който/които са разположени сгради, съоръжения, оборудване и други активи, предназначени за една или комбинация от дейности, свързани с приемане на продукцията, сортиране, калибриране, почистване, опаковане, пакетиране, етикетиране, охлаждане, сушене, съхранение, складиране и транспортиране. "</w:t>
            </w:r>
          </w:p>
          <w:p w:rsidR="00800A05" w:rsidRPr="00E26228" w:rsidRDefault="00800A05" w:rsidP="00800A05">
            <w:pPr>
              <w:jc w:val="both"/>
              <w:rPr>
                <w:sz w:val="24"/>
              </w:rPr>
            </w:pPr>
            <w:r w:rsidRPr="00E26228">
              <w:rPr>
                <w:sz w:val="24"/>
              </w:rPr>
              <w:t xml:space="preserve">Мотиви: </w:t>
            </w:r>
          </w:p>
          <w:p w:rsidR="00800A05" w:rsidRPr="00E26228" w:rsidRDefault="00800A05" w:rsidP="00800A05">
            <w:pPr>
              <w:jc w:val="both"/>
              <w:rPr>
                <w:sz w:val="24"/>
              </w:rPr>
            </w:pPr>
            <w:r w:rsidRPr="00E26228">
              <w:rPr>
                <w:sz w:val="24"/>
              </w:rPr>
              <w:t>При подготовката за продажба на Ядкови (черупкови) видове - орехи, лешници, един от процесите преди опаковане е намаляване на влажността до постигане на трайност на продукта от 5-10%, без това сушене суровата ядка започва да гние и да образува мухъл. По същество изсушаването на ядката не е преработка, тъй като не променя видя и състоянието си, а без този процес не може да бъде опакован и подготвен за продажба. За да бъде избегната злоупотреба с процеса на сушене може да бъде дефинирано, че се отнася за черупкови плодове и не включва печене.</w:t>
            </w:r>
          </w:p>
          <w:p w:rsidR="00712D94" w:rsidRPr="00E26228" w:rsidRDefault="00712D94" w:rsidP="00E87E68">
            <w:pPr>
              <w:spacing w:before="80" w:after="80"/>
              <w:jc w:val="both"/>
              <w:rPr>
                <w:sz w:val="24"/>
                <w:lang w:val="bg-BG"/>
              </w:rPr>
            </w:pPr>
          </w:p>
        </w:tc>
        <w:tc>
          <w:tcPr>
            <w:tcW w:w="556" w:type="pct"/>
            <w:tcBorders>
              <w:top w:val="single" w:sz="4" w:space="0" w:color="auto"/>
              <w:left w:val="single" w:sz="4" w:space="0" w:color="auto"/>
              <w:bottom w:val="single" w:sz="4" w:space="0" w:color="auto"/>
              <w:right w:val="single" w:sz="4" w:space="0" w:color="auto"/>
            </w:tcBorders>
          </w:tcPr>
          <w:p w:rsidR="00712D94" w:rsidRPr="00E26228" w:rsidRDefault="00800A05" w:rsidP="0036709D">
            <w:pPr>
              <w:spacing w:before="80" w:after="80"/>
              <w:rPr>
                <w:color w:val="FF0000"/>
                <w:sz w:val="24"/>
                <w:lang w:val="bg-BG"/>
              </w:rPr>
            </w:pPr>
            <w:r w:rsidRPr="00E26228">
              <w:rPr>
                <w:bCs/>
                <w:sz w:val="24"/>
              </w:rPr>
              <w:lastRenderedPageBreak/>
              <w:t>Не се приема</w:t>
            </w:r>
          </w:p>
        </w:tc>
        <w:tc>
          <w:tcPr>
            <w:tcW w:w="1705" w:type="pct"/>
            <w:tcBorders>
              <w:top w:val="single" w:sz="4" w:space="0" w:color="auto"/>
              <w:left w:val="single" w:sz="4" w:space="0" w:color="auto"/>
              <w:bottom w:val="single" w:sz="4" w:space="0" w:color="auto"/>
              <w:right w:val="single" w:sz="4" w:space="0" w:color="auto"/>
            </w:tcBorders>
          </w:tcPr>
          <w:p w:rsidR="00800A05" w:rsidRPr="00E26228" w:rsidRDefault="00800A05" w:rsidP="00740A9A">
            <w:pPr>
              <w:pStyle w:val="ListParagraph"/>
              <w:tabs>
                <w:tab w:val="left" w:pos="360"/>
              </w:tabs>
              <w:ind w:left="0"/>
              <w:jc w:val="both"/>
              <w:rPr>
                <w:rFonts w:ascii="Times New Roman" w:hAnsi="Times New Roman"/>
                <w:sz w:val="24"/>
                <w:szCs w:val="24"/>
                <w:lang w:eastAsia="bg-BG"/>
              </w:rPr>
            </w:pPr>
            <w:r w:rsidRPr="00E26228">
              <w:rPr>
                <w:rFonts w:ascii="Times New Roman" w:hAnsi="Times New Roman"/>
                <w:bCs/>
                <w:sz w:val="24"/>
                <w:szCs w:val="24"/>
              </w:rPr>
              <w:t xml:space="preserve">В т. 9 от Раздел 13.3 </w:t>
            </w:r>
            <w:r w:rsidR="00740A9A">
              <w:rPr>
                <w:rFonts w:ascii="Times New Roman" w:hAnsi="Times New Roman"/>
                <w:bCs/>
                <w:sz w:val="24"/>
                <w:szCs w:val="24"/>
              </w:rPr>
              <w:t>„Недопустими дейности</w:t>
            </w:r>
            <w:proofErr w:type="gramStart"/>
            <w:r w:rsidR="00740A9A">
              <w:rPr>
                <w:rFonts w:ascii="Times New Roman" w:hAnsi="Times New Roman"/>
                <w:bCs/>
                <w:sz w:val="24"/>
                <w:szCs w:val="24"/>
              </w:rPr>
              <w:t xml:space="preserve">“ </w:t>
            </w:r>
            <w:r w:rsidRPr="00E26228">
              <w:rPr>
                <w:rFonts w:ascii="Times New Roman" w:hAnsi="Times New Roman"/>
                <w:bCs/>
                <w:sz w:val="24"/>
                <w:szCs w:val="24"/>
              </w:rPr>
              <w:t>на</w:t>
            </w:r>
            <w:proofErr w:type="gramEnd"/>
            <w:r w:rsidRPr="00E26228">
              <w:rPr>
                <w:rFonts w:ascii="Times New Roman" w:hAnsi="Times New Roman"/>
                <w:bCs/>
                <w:sz w:val="24"/>
                <w:szCs w:val="24"/>
              </w:rPr>
              <w:t xml:space="preserve"> Условията за кандидатстване е посочено, че: „</w:t>
            </w:r>
            <w:r w:rsidRPr="00E26228">
              <w:rPr>
                <w:rFonts w:ascii="Times New Roman" w:hAnsi="Times New Roman"/>
                <w:sz w:val="24"/>
                <w:szCs w:val="24"/>
                <w:lang w:eastAsia="bg-BG"/>
              </w:rPr>
              <w:t xml:space="preserve">Няма да бъдат подпомагани дейности, свързани с преработка на селскостопански продукти“. </w:t>
            </w:r>
          </w:p>
          <w:p w:rsidR="00712D94" w:rsidRPr="00740A9A" w:rsidRDefault="00800A05" w:rsidP="00740A9A">
            <w:pPr>
              <w:contextualSpacing/>
              <w:jc w:val="both"/>
              <w:rPr>
                <w:color w:val="000000" w:themeColor="text1"/>
                <w:sz w:val="24"/>
                <w:lang w:eastAsia="bg-BG"/>
              </w:rPr>
            </w:pPr>
            <w:r w:rsidRPr="00E26228">
              <w:rPr>
                <w:sz w:val="24"/>
                <w:lang w:eastAsia="bg-BG"/>
              </w:rPr>
              <w:t xml:space="preserve">Във връзка с посочения от Вас пример с ядкови (черупкови) видове и легалната дефиниция за „Преработка на селскостопански продукт“ и „Първично селскостопанско производство“ следва да имате предвид, че ядката е продукт, получен в следствие на преработка на </w:t>
            </w:r>
            <w:r w:rsidRPr="00740A9A">
              <w:rPr>
                <w:color w:val="000000" w:themeColor="text1"/>
                <w:sz w:val="24"/>
                <w:lang w:eastAsia="bg-BG"/>
              </w:rPr>
              <w:t>селскостопанския продукт.</w:t>
            </w:r>
          </w:p>
          <w:p w:rsidR="006122BF" w:rsidRPr="006122BF" w:rsidRDefault="006122BF" w:rsidP="00740A9A">
            <w:pPr>
              <w:contextualSpacing/>
              <w:jc w:val="both"/>
              <w:rPr>
                <w:sz w:val="24"/>
                <w:lang w:val="bg-BG"/>
              </w:rPr>
            </w:pPr>
            <w:r w:rsidRPr="00740A9A">
              <w:rPr>
                <w:color w:val="000000" w:themeColor="text1"/>
                <w:sz w:val="24"/>
                <w:lang w:val="bg-BG" w:eastAsia="bg-BG"/>
              </w:rPr>
              <w:t>С цел по</w:t>
            </w:r>
            <w:r w:rsidR="00C70936" w:rsidRPr="00740A9A">
              <w:rPr>
                <w:color w:val="000000" w:themeColor="text1"/>
                <w:sz w:val="24"/>
                <w:lang w:val="bg-BG" w:eastAsia="bg-BG"/>
              </w:rPr>
              <w:t>-голяма прецизност на текста</w:t>
            </w:r>
            <w:r w:rsidRPr="00740A9A">
              <w:rPr>
                <w:color w:val="000000" w:themeColor="text1"/>
                <w:sz w:val="24"/>
                <w:lang w:val="bg-BG" w:eastAsia="bg-BG"/>
              </w:rPr>
              <w:t xml:space="preserve"> е нанесено  </w:t>
            </w:r>
            <w:r w:rsidR="00C70936" w:rsidRPr="00740A9A">
              <w:rPr>
                <w:color w:val="000000" w:themeColor="text1"/>
                <w:sz w:val="24"/>
                <w:lang w:val="bg-BG" w:eastAsia="bg-BG"/>
              </w:rPr>
              <w:t>допълнение в текста на</w:t>
            </w:r>
            <w:r w:rsidR="00740A9A" w:rsidRPr="00740A9A">
              <w:rPr>
                <w:color w:val="000000" w:themeColor="text1"/>
                <w:sz w:val="24"/>
                <w:lang w:val="bg-BG" w:eastAsia="bg-BG"/>
              </w:rPr>
              <w:t xml:space="preserve"> т. 4 от раздел 13.1 „</w:t>
            </w:r>
            <w:r w:rsidR="00C70936" w:rsidRPr="00740A9A">
              <w:rPr>
                <w:color w:val="000000" w:themeColor="text1"/>
                <w:sz w:val="24"/>
                <w:lang w:val="bg-BG" w:eastAsia="bg-BG"/>
              </w:rPr>
              <w:t>Допустими дейности</w:t>
            </w:r>
            <w:r w:rsidR="00740A9A" w:rsidRPr="00740A9A">
              <w:rPr>
                <w:color w:val="000000" w:themeColor="text1"/>
                <w:sz w:val="24"/>
                <w:lang w:val="bg-BG" w:eastAsia="bg-BG"/>
              </w:rPr>
              <w:t>“ на Условията за кандидастване.</w:t>
            </w:r>
          </w:p>
        </w:tc>
      </w:tr>
      <w:tr w:rsidR="00712D94" w:rsidRPr="00E26228" w:rsidTr="003C669A">
        <w:tc>
          <w:tcPr>
            <w:tcW w:w="1057" w:type="pct"/>
            <w:vMerge/>
            <w:tcBorders>
              <w:top w:val="single" w:sz="4" w:space="0" w:color="auto"/>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single" w:sz="4" w:space="0" w:color="auto"/>
              <w:left w:val="single" w:sz="4" w:space="0" w:color="auto"/>
              <w:bottom w:val="nil"/>
              <w:right w:val="single" w:sz="4" w:space="0" w:color="auto"/>
            </w:tcBorders>
          </w:tcPr>
          <w:p w:rsidR="00800A05" w:rsidRPr="00E26228" w:rsidRDefault="00800A05" w:rsidP="00800A05">
            <w:pPr>
              <w:jc w:val="both"/>
              <w:rPr>
                <w:sz w:val="24"/>
              </w:rPr>
            </w:pPr>
            <w:r w:rsidRPr="00E26228">
              <w:rPr>
                <w:sz w:val="24"/>
              </w:rPr>
              <w:t xml:space="preserve">2. Оценка по критерий </w:t>
            </w:r>
            <w:r w:rsidRPr="00E26228">
              <w:rPr>
                <w:sz w:val="24"/>
                <w:lang w:val="en-US"/>
              </w:rPr>
              <w:t>“</w:t>
            </w:r>
            <w:r w:rsidRPr="00E26228">
              <w:rPr>
                <w:sz w:val="24"/>
              </w:rPr>
              <w:t xml:space="preserve">2. Предложения за изпълнение на инвестиции, в които участват по-голям брой земеделски стопани". </w:t>
            </w:r>
          </w:p>
          <w:p w:rsidR="00800A05" w:rsidRPr="00E26228" w:rsidRDefault="00800A05" w:rsidP="00800A05">
            <w:pPr>
              <w:jc w:val="both"/>
              <w:rPr>
                <w:sz w:val="24"/>
              </w:rPr>
            </w:pPr>
          </w:p>
          <w:p w:rsidR="00800A05" w:rsidRPr="00E26228" w:rsidRDefault="00800A05" w:rsidP="00800A05">
            <w:pPr>
              <w:jc w:val="both"/>
              <w:rPr>
                <w:sz w:val="24"/>
              </w:rPr>
            </w:pPr>
            <w:r w:rsidRPr="00E26228">
              <w:rPr>
                <w:sz w:val="24"/>
              </w:rPr>
              <w:t xml:space="preserve">Предложение: Да бъде допълнен критерия и точки по него да бъдат присъждани и на кандидати земеделски производители, които кандидатстват в партньорство с други </w:t>
            </w:r>
            <w:r w:rsidRPr="00E26228">
              <w:rPr>
                <w:sz w:val="24"/>
              </w:rPr>
              <w:lastRenderedPageBreak/>
              <w:t xml:space="preserve">производители без да бъдат група или организация на производителите. </w:t>
            </w:r>
          </w:p>
          <w:p w:rsidR="00800A05" w:rsidRPr="00E26228" w:rsidRDefault="00800A05" w:rsidP="00800A05">
            <w:pPr>
              <w:jc w:val="both"/>
              <w:rPr>
                <w:sz w:val="24"/>
              </w:rPr>
            </w:pPr>
          </w:p>
          <w:p w:rsidR="00800A05" w:rsidRPr="00E26228" w:rsidRDefault="00800A05" w:rsidP="00800A05">
            <w:pPr>
              <w:jc w:val="both"/>
              <w:rPr>
                <w:sz w:val="24"/>
              </w:rPr>
            </w:pPr>
            <w:r w:rsidRPr="00E26228">
              <w:rPr>
                <w:sz w:val="24"/>
              </w:rPr>
              <w:t>Мотиви:</w:t>
            </w:r>
          </w:p>
          <w:p w:rsidR="00800A05" w:rsidRPr="00E26228" w:rsidRDefault="00800A05" w:rsidP="00800A05">
            <w:pPr>
              <w:jc w:val="both"/>
              <w:rPr>
                <w:sz w:val="24"/>
              </w:rPr>
            </w:pPr>
            <w:r w:rsidRPr="00E26228">
              <w:rPr>
                <w:sz w:val="24"/>
              </w:rPr>
              <w:t>Подобен текст и критерии за оценка беше записан в първоначалните критерии за оценка на процедурата одобрен от комитета за наблюдение. Кандидатстването с ангажимент за подготовка за предлагане на пазара на земеделската продукция от един земеделски стопанин, може да се бъде контролиран с договорните ангажименти за финансиране на кандидата.</w:t>
            </w:r>
          </w:p>
          <w:p w:rsidR="00712D94" w:rsidRPr="00E26228" w:rsidRDefault="00800A05" w:rsidP="00800A05">
            <w:pPr>
              <w:spacing w:before="80" w:after="80"/>
              <w:jc w:val="both"/>
              <w:rPr>
                <w:sz w:val="24"/>
              </w:rPr>
            </w:pPr>
            <w:r w:rsidRPr="00E26228">
              <w:rPr>
                <w:sz w:val="24"/>
              </w:rPr>
              <w:t>С допълването на този критерии да бъде и допълнено изискването за капацитет на центъра за преработка, в който то да отговаря на обема от суровина на кандидата и неговите партньори с които образуват неформална група на производителите.</w:t>
            </w:r>
          </w:p>
          <w:p w:rsidR="00800A05" w:rsidRPr="00E26228" w:rsidRDefault="00800A05" w:rsidP="00800A05">
            <w:pPr>
              <w:spacing w:before="80" w:after="80"/>
              <w:jc w:val="both"/>
              <w:rPr>
                <w:sz w:val="24"/>
                <w:lang w:val="bg-BG"/>
              </w:rPr>
            </w:pPr>
          </w:p>
        </w:tc>
        <w:tc>
          <w:tcPr>
            <w:tcW w:w="556" w:type="pct"/>
            <w:tcBorders>
              <w:top w:val="single" w:sz="4" w:space="0" w:color="auto"/>
              <w:left w:val="single" w:sz="4" w:space="0" w:color="auto"/>
              <w:bottom w:val="nil"/>
              <w:right w:val="single" w:sz="4" w:space="0" w:color="auto"/>
            </w:tcBorders>
          </w:tcPr>
          <w:p w:rsidR="00712D94" w:rsidRPr="00E26228" w:rsidRDefault="00800A05" w:rsidP="0036709D">
            <w:pPr>
              <w:spacing w:before="80" w:after="80"/>
              <w:rPr>
                <w:color w:val="FF0000"/>
                <w:sz w:val="24"/>
                <w:lang w:val="bg-BG"/>
              </w:rPr>
            </w:pPr>
            <w:r w:rsidRPr="00E26228">
              <w:rPr>
                <w:sz w:val="24"/>
                <w:lang w:eastAsia="bg-BG"/>
              </w:rPr>
              <w:lastRenderedPageBreak/>
              <w:t>Не се приема</w:t>
            </w:r>
          </w:p>
        </w:tc>
        <w:tc>
          <w:tcPr>
            <w:tcW w:w="1705" w:type="pct"/>
            <w:tcBorders>
              <w:top w:val="single" w:sz="4" w:space="0" w:color="auto"/>
              <w:left w:val="single" w:sz="4" w:space="0" w:color="auto"/>
              <w:bottom w:val="nil"/>
              <w:right w:val="single" w:sz="4" w:space="0" w:color="auto"/>
            </w:tcBorders>
          </w:tcPr>
          <w:p w:rsidR="00712D94" w:rsidRPr="00B30DAD" w:rsidRDefault="00800A05" w:rsidP="00E26228">
            <w:pPr>
              <w:spacing w:before="80" w:after="80"/>
              <w:jc w:val="both"/>
              <w:rPr>
                <w:sz w:val="24"/>
                <w:lang w:val="bg-BG"/>
              </w:rPr>
            </w:pPr>
            <w:r w:rsidRPr="00E26228">
              <w:rPr>
                <w:sz w:val="24"/>
                <w:lang w:eastAsia="bg-BG"/>
              </w:rPr>
              <w:t>Съгласно Раздел 11.1 „Критерии</w:t>
            </w:r>
            <w:r w:rsidR="003C669A">
              <w:rPr>
                <w:sz w:val="24"/>
                <w:lang w:eastAsia="bg-BG"/>
              </w:rPr>
              <w:t xml:space="preserve"> за допустимост на кандидатите</w:t>
            </w:r>
            <w:proofErr w:type="gramStart"/>
            <w:r w:rsidR="003C669A">
              <w:rPr>
                <w:sz w:val="24"/>
                <w:lang w:eastAsia="bg-BG"/>
              </w:rPr>
              <w:t xml:space="preserve">“ </w:t>
            </w:r>
            <w:r w:rsidRPr="00E26228">
              <w:rPr>
                <w:sz w:val="24"/>
                <w:lang w:eastAsia="bg-BG"/>
              </w:rPr>
              <w:t>на</w:t>
            </w:r>
            <w:proofErr w:type="gramEnd"/>
            <w:r w:rsidRPr="00E26228">
              <w:rPr>
                <w:sz w:val="24"/>
                <w:lang w:eastAsia="bg-BG"/>
              </w:rPr>
              <w:t xml:space="preserve"> Условията за кандидатстване, по направлението са допустими за подпомагане индивидуални земеделски стопани и групи или организации на производители.</w:t>
            </w:r>
            <w:r w:rsidR="00B30DAD">
              <w:rPr>
                <w:sz w:val="24"/>
                <w:lang w:val="bg-BG" w:eastAsia="bg-BG"/>
              </w:rPr>
              <w:t xml:space="preserve"> </w:t>
            </w: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800A05" w:rsidP="0036709D">
            <w:pPr>
              <w:spacing w:before="80" w:after="80"/>
              <w:rPr>
                <w:sz w:val="24"/>
                <w:lang w:val="bg-BG"/>
              </w:rPr>
            </w:pPr>
            <w:r w:rsidRPr="00E26228">
              <w:rPr>
                <w:sz w:val="24"/>
              </w:rPr>
              <w:t>Държавен Фонд „Земеделие“</w:t>
            </w: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b/>
                <w:sz w:val="24"/>
              </w:rPr>
              <w:t>По Условия за кандидатстване</w:t>
            </w:r>
            <w:r w:rsidRPr="00E26228">
              <w:rPr>
                <w:sz w:val="24"/>
              </w:rPr>
              <w:t>:</w:t>
            </w:r>
          </w:p>
          <w:p w:rsidR="00712D94" w:rsidRPr="00E26228" w:rsidRDefault="00712D9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E26228" w:rsidRDefault="00712D94" w:rsidP="0036709D">
            <w:pPr>
              <w:spacing w:before="80" w:after="80"/>
              <w:rPr>
                <w:color w:val="FF0000"/>
                <w:sz w:val="24"/>
                <w:lang w:val="bg-BG"/>
              </w:rPr>
            </w:pPr>
          </w:p>
        </w:tc>
        <w:tc>
          <w:tcPr>
            <w:tcW w:w="1705"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712D94" w:rsidRPr="00740A9A" w:rsidRDefault="00800A05" w:rsidP="0036709D">
            <w:pPr>
              <w:spacing w:before="80" w:after="80"/>
              <w:jc w:val="both"/>
              <w:rPr>
                <w:sz w:val="24"/>
                <w:lang w:val="bg-BG"/>
              </w:rPr>
            </w:pPr>
            <w:r w:rsidRPr="00740A9A">
              <w:rPr>
                <w:sz w:val="24"/>
              </w:rPr>
              <w:t>1.</w:t>
            </w:r>
            <w:r w:rsidRPr="00740A9A">
              <w:rPr>
                <w:sz w:val="24"/>
              </w:rPr>
              <w:tab/>
              <w:t>Предлагаме в раздел „Основни термини и дефиниции за целите на процедурата“:</w:t>
            </w:r>
          </w:p>
        </w:tc>
        <w:tc>
          <w:tcPr>
            <w:tcW w:w="556" w:type="pct"/>
            <w:tcBorders>
              <w:top w:val="nil"/>
              <w:left w:val="single" w:sz="4" w:space="0" w:color="auto"/>
              <w:bottom w:val="nil"/>
              <w:right w:val="single" w:sz="4" w:space="0" w:color="auto"/>
            </w:tcBorders>
          </w:tcPr>
          <w:p w:rsidR="00712D94" w:rsidRPr="00E26228" w:rsidRDefault="00712D94" w:rsidP="0036709D">
            <w:pPr>
              <w:spacing w:before="80" w:after="80"/>
              <w:rPr>
                <w:color w:val="FF0000"/>
                <w:sz w:val="24"/>
                <w:lang w:val="bg-BG"/>
              </w:rPr>
            </w:pPr>
          </w:p>
        </w:tc>
        <w:tc>
          <w:tcPr>
            <w:tcW w:w="1705"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B30DAD" w:rsidRDefault="00800A05" w:rsidP="00800A05">
            <w:pPr>
              <w:jc w:val="both"/>
              <w:rPr>
                <w:sz w:val="24"/>
              </w:rPr>
            </w:pPr>
            <w:r w:rsidRPr="00B30DAD">
              <w:rPr>
                <w:sz w:val="24"/>
              </w:rPr>
              <w:t>1.1. Дефиницията „Въвеждане на инвестицията в експлоатация</w:t>
            </w:r>
            <w:proofErr w:type="gramStart"/>
            <w:r w:rsidRPr="00B30DAD">
              <w:rPr>
                <w:sz w:val="24"/>
              </w:rPr>
              <w:t>“ да</w:t>
            </w:r>
            <w:proofErr w:type="gramEnd"/>
            <w:r w:rsidRPr="00B30DAD">
              <w:rPr>
                <w:sz w:val="24"/>
              </w:rPr>
              <w:t xml:space="preserve"> бъде част от условията за изпълнение. Предлагаме да се добави, че определението за „Въвеждане на инвестицията в експлоатация“ се отнася и за дата на изпълнение на одобреното </w:t>
            </w:r>
            <w:r w:rsidRPr="00B30DAD">
              <w:rPr>
                <w:sz w:val="24"/>
              </w:rPr>
              <w:lastRenderedPageBreak/>
              <w:t>предложение, тъй като в Условията за изпълнение част от задълженията на КП започват от датата на изпълнение на одобреното предложение:</w:t>
            </w:r>
          </w:p>
          <w:p w:rsidR="00800A05" w:rsidRPr="00B30DAD" w:rsidRDefault="00800A05" w:rsidP="00800A05">
            <w:pPr>
              <w:jc w:val="both"/>
              <w:rPr>
                <w:sz w:val="24"/>
              </w:rPr>
            </w:pPr>
            <w:r w:rsidRPr="00B30DAD">
              <w:rPr>
                <w:sz w:val="24"/>
              </w:rPr>
              <w:t>„Въвеждане</w:t>
            </w:r>
            <w:r w:rsidR="00740A9A" w:rsidRPr="00B30DAD">
              <w:rPr>
                <w:sz w:val="24"/>
              </w:rPr>
              <w:t xml:space="preserve"> на инвестицията в експлоатация</w:t>
            </w:r>
            <w:r w:rsidRPr="00B30DAD">
              <w:rPr>
                <w:sz w:val="24"/>
              </w:rPr>
              <w:t>/дата на изпълнение на одобреното предложение“.</w:t>
            </w:r>
          </w:p>
          <w:p w:rsidR="00712D94" w:rsidRPr="00B30DAD" w:rsidRDefault="00712D94" w:rsidP="00E87E68">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B30DAD" w:rsidRDefault="00285FF1" w:rsidP="00E26228">
            <w:pPr>
              <w:spacing w:before="80" w:after="80"/>
              <w:rPr>
                <w:sz w:val="24"/>
                <w:lang w:val="bg-BG"/>
              </w:rPr>
            </w:pPr>
            <w:r w:rsidRPr="00B30DAD">
              <w:rPr>
                <w:sz w:val="24"/>
                <w:lang w:val="bg-BG"/>
              </w:rPr>
              <w:lastRenderedPageBreak/>
              <w:t>Приема се</w:t>
            </w:r>
          </w:p>
        </w:tc>
        <w:tc>
          <w:tcPr>
            <w:tcW w:w="1705"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1.2. Предприятие в затруднено положение – предлагаме част от дефиницията да отпадне, тъй като липсва яснота и ДФ „Земеделие“ не може да извърши необходимия контрол:</w:t>
            </w:r>
          </w:p>
          <w:p w:rsidR="00800A05" w:rsidRPr="00E26228" w:rsidRDefault="00740A9A" w:rsidP="00800A05">
            <w:pPr>
              <w:jc w:val="both"/>
              <w:rPr>
                <w:sz w:val="24"/>
              </w:rPr>
            </w:pPr>
            <w:r>
              <w:rPr>
                <w:sz w:val="24"/>
                <w:lang w:val="bg-BG"/>
              </w:rPr>
              <w:t>г</w:t>
            </w:r>
            <w:r w:rsidR="00800A05" w:rsidRPr="00E26228">
              <w:rPr>
                <w:sz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712D94" w:rsidRPr="00E26228" w:rsidRDefault="00712D9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E26228" w:rsidRDefault="00285FF1" w:rsidP="00E26228">
            <w:pPr>
              <w:spacing w:before="80" w:after="80"/>
              <w:rPr>
                <w:color w:val="FF0000"/>
                <w:sz w:val="24"/>
                <w:lang w:val="bg-BG"/>
              </w:rPr>
            </w:pPr>
            <w:r w:rsidRPr="00C70936">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712D94" w:rsidRPr="00E26228" w:rsidRDefault="00C70936" w:rsidP="0031327E">
            <w:pPr>
              <w:spacing w:before="80" w:after="80"/>
              <w:jc w:val="both"/>
              <w:rPr>
                <w:sz w:val="24"/>
                <w:lang w:val="bg-BG"/>
              </w:rPr>
            </w:pPr>
            <w:r w:rsidRPr="00B30DAD">
              <w:rPr>
                <w:sz w:val="24"/>
                <w:lang w:val="bg-BG"/>
              </w:rPr>
              <w:t>Отразено в</w:t>
            </w:r>
            <w:r w:rsidRPr="00B30DAD">
              <w:rPr>
                <w:sz w:val="24"/>
              </w:rPr>
              <w:t xml:space="preserve"> раздел „Основни термини и дефиниции за целите на процедурата“</w:t>
            </w:r>
            <w:r w:rsidRPr="00B30DAD">
              <w:rPr>
                <w:sz w:val="24"/>
                <w:lang w:val="bg-BG"/>
              </w:rPr>
              <w:t xml:space="preserve"> </w:t>
            </w: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B30DAD" w:rsidRDefault="00800A05" w:rsidP="00800A05">
            <w:pPr>
              <w:jc w:val="both"/>
              <w:rPr>
                <w:sz w:val="24"/>
              </w:rPr>
            </w:pPr>
            <w:r w:rsidRPr="00B30DAD">
              <w:rPr>
                <w:sz w:val="24"/>
              </w:rPr>
              <w:t>1.3. Дефиницията за „Подготовка на продукцията за продажба“ да се замени с текста в т. 4 от раздел 13.1 „Допустими дейности“ и същата да отпадне от посочения раздел.</w:t>
            </w:r>
          </w:p>
          <w:p w:rsidR="00712D94" w:rsidRPr="00B30DAD" w:rsidRDefault="00712D9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B30DAD" w:rsidRDefault="00285FF1" w:rsidP="00E26228">
            <w:pPr>
              <w:spacing w:before="80" w:after="80"/>
              <w:rPr>
                <w:sz w:val="24"/>
                <w:lang w:val="bg-BG"/>
              </w:rPr>
            </w:pPr>
            <w:r w:rsidRPr="00B30DAD">
              <w:rPr>
                <w:sz w:val="24"/>
                <w:lang w:val="bg-BG"/>
              </w:rPr>
              <w:t>Приема се</w:t>
            </w:r>
          </w:p>
        </w:tc>
        <w:tc>
          <w:tcPr>
            <w:tcW w:w="1705" w:type="pct"/>
            <w:tcBorders>
              <w:top w:val="nil"/>
              <w:left w:val="single" w:sz="4" w:space="0" w:color="auto"/>
              <w:bottom w:val="nil"/>
              <w:right w:val="single" w:sz="4" w:space="0" w:color="auto"/>
            </w:tcBorders>
          </w:tcPr>
          <w:p w:rsidR="00712D94" w:rsidRPr="00B30DAD" w:rsidRDefault="00C70936" w:rsidP="0031327E">
            <w:pPr>
              <w:spacing w:before="80" w:after="80"/>
              <w:jc w:val="both"/>
              <w:rPr>
                <w:sz w:val="24"/>
                <w:lang w:val="bg-BG"/>
              </w:rPr>
            </w:pPr>
            <w:r w:rsidRPr="00B30DAD">
              <w:rPr>
                <w:sz w:val="24"/>
                <w:lang w:val="bg-BG"/>
              </w:rPr>
              <w:t>Отразено в</w:t>
            </w:r>
            <w:r w:rsidRPr="00B30DAD">
              <w:rPr>
                <w:sz w:val="24"/>
              </w:rPr>
              <w:t xml:space="preserve"> раздел „Основни термини и дефиниции за целите на процедурата“</w:t>
            </w: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w:t>
            </w:r>
            <w:r w:rsidRPr="00E26228">
              <w:rPr>
                <w:sz w:val="24"/>
              </w:rPr>
              <w:tab/>
              <w:t>Предлагаме в раздел „Общ размер на средствата по процедурата</w:t>
            </w:r>
            <w:proofErr w:type="gramStart"/>
            <w:r w:rsidRPr="00E26228">
              <w:rPr>
                <w:sz w:val="24"/>
              </w:rPr>
              <w:t>“ актуализация</w:t>
            </w:r>
            <w:proofErr w:type="gramEnd"/>
            <w:r w:rsidRPr="00E26228">
              <w:rPr>
                <w:sz w:val="24"/>
              </w:rPr>
              <w:t xml:space="preserve"> на бюджета по процедурата, чрез прехвърляне на средства, да се извършва не само след издаване на оценителния доклад, но и след приключване на приемите по другите процедури.</w:t>
            </w:r>
          </w:p>
          <w:p w:rsidR="00443207" w:rsidRPr="00E26228" w:rsidRDefault="00443207"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B30DAD" w:rsidRDefault="00285FF1" w:rsidP="00E26228">
            <w:pPr>
              <w:spacing w:before="80" w:after="80"/>
              <w:rPr>
                <w:sz w:val="24"/>
                <w:lang w:val="bg-BG"/>
              </w:rPr>
            </w:pPr>
            <w:r w:rsidRPr="00B30DAD">
              <w:rPr>
                <w:sz w:val="24"/>
                <w:lang w:val="bg-BG"/>
              </w:rPr>
              <w:lastRenderedPageBreak/>
              <w:t>Приема се</w:t>
            </w:r>
          </w:p>
        </w:tc>
        <w:tc>
          <w:tcPr>
            <w:tcW w:w="1705" w:type="pct"/>
            <w:tcBorders>
              <w:top w:val="nil"/>
              <w:left w:val="single" w:sz="4" w:space="0" w:color="auto"/>
              <w:bottom w:val="nil"/>
              <w:right w:val="single" w:sz="4" w:space="0" w:color="auto"/>
            </w:tcBorders>
          </w:tcPr>
          <w:p w:rsidR="00712D94" w:rsidRPr="00B30DAD" w:rsidRDefault="005458B3" w:rsidP="0031327E">
            <w:pPr>
              <w:spacing w:before="80" w:after="80"/>
              <w:jc w:val="both"/>
              <w:rPr>
                <w:sz w:val="24"/>
                <w:lang w:val="bg-BG"/>
              </w:rPr>
            </w:pPr>
            <w:r w:rsidRPr="00B30DAD">
              <w:rPr>
                <w:sz w:val="24"/>
                <w:lang w:val="bg-BG"/>
              </w:rPr>
              <w:t>Отразено в т. 6 от раздел 7 „Общ размер на средствата по процедурата“.</w:t>
            </w: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w:t>
            </w:r>
            <w:r w:rsidRPr="00E26228">
              <w:rPr>
                <w:sz w:val="24"/>
              </w:rPr>
              <w:tab/>
              <w:t xml:space="preserve">Предлагаме т. 4 от раздел 11.1. „Критерии за допустимост на кандидатите“ да се промени, както следва: „Кандидатите по т. 1, буква „а“ са допустими за подпомагане по процедурата, ако са регистрирани като земеделски стопани по реда на Наредба № 3 от 1999 г. за създаване и поддържане на регистър на земеделските стопани (ДВ, бр. </w:t>
            </w:r>
            <w:proofErr w:type="gramStart"/>
            <w:r w:rsidRPr="00E26228">
              <w:rPr>
                <w:sz w:val="24"/>
              </w:rPr>
              <w:t>10 от</w:t>
            </w:r>
            <w:proofErr w:type="gramEnd"/>
            <w:r w:rsidRPr="00E26228">
              <w:rPr>
                <w:sz w:val="24"/>
              </w:rPr>
              <w:t xml:space="preserve"> 1999 г.) (Наредба № 3/1999 г.) </w:t>
            </w:r>
            <w:proofErr w:type="gramStart"/>
            <w:r w:rsidRPr="00E26228">
              <w:rPr>
                <w:sz w:val="24"/>
              </w:rPr>
              <w:t>за</w:t>
            </w:r>
            <w:proofErr w:type="gramEnd"/>
            <w:r w:rsidRPr="00E26228">
              <w:rPr>
                <w:sz w:val="24"/>
              </w:rPr>
              <w:t xml:space="preserve"> стопанските години 2021/2022 и 2022/2023. </w:t>
            </w:r>
            <w:proofErr w:type="gramStart"/>
            <w:r w:rsidRPr="00E26228">
              <w:rPr>
                <w:sz w:val="24"/>
              </w:rPr>
              <w:t>и</w:t>
            </w:r>
            <w:proofErr w:type="gramEnd"/>
            <w:r w:rsidRPr="00E26228">
              <w:rPr>
                <w:sz w:val="24"/>
              </w:rPr>
              <w:t xml:space="preserve"> </w:t>
            </w:r>
            <w:r w:rsidRPr="00CA77BA">
              <w:rPr>
                <w:color w:val="000000" w:themeColor="text1"/>
                <w:sz w:val="24"/>
              </w:rPr>
              <w:t xml:space="preserve">2023/2024 </w:t>
            </w:r>
            <w:r w:rsidRPr="00E26228">
              <w:rPr>
                <w:sz w:val="24"/>
              </w:rPr>
              <w:t>г. за ПИИ, подадени след 30.09.2023 г.“, предвид риска от сключване на договори с кандидати, които нямат намерение да продължат земеделската си дейност, което от своя страна ще допринесе за ефективно управление на финансовите средства.</w:t>
            </w:r>
          </w:p>
          <w:p w:rsidR="00712D94" w:rsidRPr="00E26228" w:rsidRDefault="00712D94"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E26228" w:rsidRDefault="00285FF1" w:rsidP="00E26228">
            <w:pPr>
              <w:spacing w:before="80" w:after="80"/>
              <w:rPr>
                <w:color w:val="FF0000"/>
                <w:sz w:val="24"/>
                <w:lang w:val="bg-BG"/>
              </w:rPr>
            </w:pPr>
            <w:r w:rsidRPr="005458B3">
              <w:rPr>
                <w:sz w:val="24"/>
                <w:lang w:val="bg-BG"/>
              </w:rPr>
              <w:t>Приема се</w:t>
            </w:r>
            <w:ins w:id="0" w:author="Petya Angelova" w:date="2023-10-05T13:03:00Z">
              <w:r w:rsidR="00490D2F">
                <w:rPr>
                  <w:sz w:val="24"/>
                  <w:lang w:val="bg-BG"/>
                </w:rPr>
                <w:t xml:space="preserve"> </w:t>
              </w:r>
            </w:ins>
            <w:r w:rsidR="00490D2F">
              <w:rPr>
                <w:sz w:val="24"/>
                <w:lang w:val="bg-BG"/>
              </w:rPr>
              <w:t>частично</w:t>
            </w:r>
          </w:p>
        </w:tc>
        <w:tc>
          <w:tcPr>
            <w:tcW w:w="1705" w:type="pct"/>
            <w:tcBorders>
              <w:top w:val="nil"/>
              <w:left w:val="single" w:sz="4" w:space="0" w:color="auto"/>
              <w:bottom w:val="nil"/>
              <w:right w:val="single" w:sz="4" w:space="0" w:color="auto"/>
            </w:tcBorders>
          </w:tcPr>
          <w:p w:rsidR="00712D94" w:rsidRPr="00E26228" w:rsidRDefault="00E945B4" w:rsidP="0031327E">
            <w:pPr>
              <w:spacing w:before="80" w:after="80"/>
              <w:jc w:val="both"/>
              <w:rPr>
                <w:sz w:val="24"/>
                <w:lang w:val="bg-BG"/>
              </w:rPr>
            </w:pPr>
            <w:r w:rsidRPr="00B30DAD">
              <w:rPr>
                <w:sz w:val="24"/>
                <w:lang w:val="bg-BG"/>
              </w:rPr>
              <w:t xml:space="preserve">Отразено в т. </w:t>
            </w:r>
            <w:r w:rsidR="00490D2F">
              <w:rPr>
                <w:sz w:val="24"/>
                <w:lang w:val="bg-BG"/>
              </w:rPr>
              <w:t>6</w:t>
            </w:r>
            <w:r w:rsidR="00490D2F" w:rsidRPr="00B30DAD">
              <w:rPr>
                <w:sz w:val="24"/>
                <w:lang w:val="bg-BG"/>
              </w:rPr>
              <w:t xml:space="preserve"> </w:t>
            </w:r>
            <w:r w:rsidRPr="00B30DAD">
              <w:rPr>
                <w:sz w:val="24"/>
                <w:lang w:val="bg-BG"/>
              </w:rPr>
              <w:t>от раздел 11.1</w:t>
            </w:r>
            <w:r w:rsidR="00490D2F">
              <w:rPr>
                <w:sz w:val="24"/>
                <w:lang w:val="bg-BG"/>
              </w:rPr>
              <w:t>.: въведено е изискване за регистрация като ЗП за стопанската 2023/2024 година, което обстоятелство ще се проверява на етапа на етапа на изплащане на помощта.</w:t>
            </w: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4.</w:t>
            </w:r>
            <w:r w:rsidRPr="00E26228">
              <w:rPr>
                <w:sz w:val="24"/>
              </w:rPr>
              <w:tab/>
              <w:t>Съгласно НПВУ „Подкрепата за инвестиции е насочена към всички регистрирани земеделски стопанства.”  Групите или организации на производители не подлежат на регистрация по ЗПЗП</w:t>
            </w:r>
            <w:r w:rsidR="003C669A">
              <w:rPr>
                <w:sz w:val="24"/>
              </w:rPr>
              <w:t>. В тази връзка т. 1, буква „б</w:t>
            </w:r>
            <w:proofErr w:type="gramStart"/>
            <w:r w:rsidR="003C669A">
              <w:rPr>
                <w:sz w:val="24"/>
              </w:rPr>
              <w:t xml:space="preserve">“ </w:t>
            </w:r>
            <w:r w:rsidRPr="00E26228">
              <w:rPr>
                <w:sz w:val="24"/>
              </w:rPr>
              <w:t>следва</w:t>
            </w:r>
            <w:proofErr w:type="gramEnd"/>
            <w:r w:rsidRPr="00E26228">
              <w:rPr>
                <w:sz w:val="24"/>
              </w:rPr>
              <w:t xml:space="preserve"> да отпадне и всички относими разпоредби. В случай че отпадне, следва условието в т. 8 от раздел 13.3 „Недопустими дейности“ от Условията за кандидатстване по процедура BG-RRP-6.004 „Инвестиции в технологична и екологична модернизация“ по отношение на групите или </w:t>
            </w:r>
            <w:r w:rsidRPr="00E26228">
              <w:rPr>
                <w:sz w:val="24"/>
              </w:rPr>
              <w:lastRenderedPageBreak/>
              <w:t>организации на производители да отпадне, както и в Приложение № 6 „Оценителна таблица - Административна допустимост“.</w:t>
            </w:r>
          </w:p>
          <w:p w:rsidR="00712D94" w:rsidRPr="00E26228" w:rsidRDefault="00712D94"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E26228" w:rsidRDefault="00583F0A" w:rsidP="00E26228">
            <w:pPr>
              <w:spacing w:before="80" w:after="80"/>
              <w:rPr>
                <w:color w:val="FF0000"/>
                <w:sz w:val="24"/>
                <w:lang w:val="bg-BG"/>
              </w:rPr>
            </w:pPr>
            <w:r>
              <w:rPr>
                <w:color w:val="000000" w:themeColor="text1"/>
                <w:sz w:val="24"/>
                <w:lang w:val="bg-BG"/>
              </w:rPr>
              <w:lastRenderedPageBreak/>
              <w:t>Не</w:t>
            </w:r>
            <w:r w:rsidR="00285FF1" w:rsidRPr="00CA77BA">
              <w:rPr>
                <w:color w:val="000000" w:themeColor="text1"/>
                <w:sz w:val="24"/>
                <w:lang w:val="bg-BG"/>
              </w:rPr>
              <w:t xml:space="preserve"> се</w:t>
            </w:r>
            <w:r>
              <w:rPr>
                <w:color w:val="000000" w:themeColor="text1"/>
                <w:sz w:val="24"/>
                <w:lang w:val="bg-BG"/>
              </w:rPr>
              <w:t xml:space="preserve"> приема</w:t>
            </w:r>
          </w:p>
        </w:tc>
        <w:tc>
          <w:tcPr>
            <w:tcW w:w="1705" w:type="pct"/>
            <w:tcBorders>
              <w:top w:val="nil"/>
              <w:left w:val="single" w:sz="4" w:space="0" w:color="auto"/>
              <w:bottom w:val="nil"/>
              <w:right w:val="single" w:sz="4" w:space="0" w:color="auto"/>
            </w:tcBorders>
          </w:tcPr>
          <w:p w:rsidR="00712D94" w:rsidRPr="00583F0A" w:rsidRDefault="00583F0A" w:rsidP="00583F0A">
            <w:pPr>
              <w:spacing w:before="80" w:after="80"/>
              <w:jc w:val="both"/>
              <w:rPr>
                <w:sz w:val="24"/>
                <w:lang w:val="en-US"/>
              </w:rPr>
            </w:pPr>
            <w:r w:rsidRPr="00583F0A">
              <w:rPr>
                <w:color w:val="000000" w:themeColor="text1"/>
                <w:sz w:val="24"/>
                <w:lang w:val="bg-BG"/>
              </w:rPr>
              <w:t>Ч</w:t>
            </w:r>
            <w:r w:rsidR="00CA77BA" w:rsidRPr="00583F0A">
              <w:rPr>
                <w:color w:val="000000" w:themeColor="text1"/>
                <w:sz w:val="24"/>
                <w:lang w:val="bg-BG"/>
              </w:rPr>
              <w:t>леновете на групата/организация, които са земеделски стопани следва да бъдат с регистрирани</w:t>
            </w:r>
            <w:r w:rsidR="00672E1F" w:rsidRPr="00583F0A">
              <w:rPr>
                <w:color w:val="000000" w:themeColor="text1"/>
                <w:sz w:val="24"/>
                <w:lang w:val="bg-BG"/>
              </w:rPr>
              <w:t xml:space="preserve"> земеделски стопанства</w:t>
            </w:r>
            <w:r w:rsidR="00B30DAD">
              <w:rPr>
                <w:color w:val="000000" w:themeColor="text1"/>
                <w:sz w:val="24"/>
                <w:lang w:val="bg-BG"/>
              </w:rPr>
              <w:t xml:space="preserve"> по реда на Наредба № 3/1999 г.</w:t>
            </w:r>
            <w:r w:rsidR="00672E1F" w:rsidRPr="00583F0A">
              <w:rPr>
                <w:color w:val="000000" w:themeColor="text1"/>
                <w:sz w:val="24"/>
                <w:lang w:val="bg-BG"/>
              </w:rPr>
              <w:t xml:space="preserve"> и дефиницията на НПВУ следва да се тъл</w:t>
            </w:r>
            <w:r w:rsidRPr="00583F0A">
              <w:rPr>
                <w:color w:val="000000" w:themeColor="text1"/>
                <w:sz w:val="24"/>
                <w:lang w:val="bg-BG"/>
              </w:rPr>
              <w:t>кува по отношение на членовете-</w:t>
            </w:r>
            <w:r w:rsidR="00672E1F" w:rsidRPr="00583F0A">
              <w:rPr>
                <w:color w:val="000000" w:themeColor="text1"/>
                <w:sz w:val="24"/>
                <w:lang w:val="bg-BG"/>
              </w:rPr>
              <w:t>земеделски с</w:t>
            </w:r>
            <w:r w:rsidRPr="00583F0A">
              <w:rPr>
                <w:color w:val="000000" w:themeColor="text1"/>
                <w:sz w:val="24"/>
                <w:lang w:val="bg-BG"/>
              </w:rPr>
              <w:t xml:space="preserve">топани на групата/организацията. </w:t>
            </w:r>
          </w:p>
        </w:tc>
      </w:tr>
      <w:tr w:rsidR="002F262B" w:rsidRPr="00E26228" w:rsidTr="00176A7A">
        <w:tc>
          <w:tcPr>
            <w:tcW w:w="1057" w:type="pct"/>
            <w:tcBorders>
              <w:top w:val="nil"/>
              <w:left w:val="single" w:sz="4" w:space="0" w:color="auto"/>
              <w:bottom w:val="nil"/>
              <w:right w:val="single" w:sz="4" w:space="0" w:color="auto"/>
            </w:tcBorders>
          </w:tcPr>
          <w:p w:rsidR="002F262B" w:rsidRPr="00E26228" w:rsidRDefault="002F262B"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5.</w:t>
            </w:r>
            <w:r w:rsidRPr="00E26228">
              <w:rPr>
                <w:sz w:val="24"/>
              </w:rPr>
              <w:tab/>
              <w:t xml:space="preserve">Предлагаме да отпаднат букви „г“, „е“, „ж“, „п“ и „и“ от Раздел 11.2. „Критерии за недопустимост на кандидатите, тъй като в чл. 6, ал. </w:t>
            </w:r>
            <w:proofErr w:type="gramStart"/>
            <w:r w:rsidRPr="00E26228">
              <w:rPr>
                <w:sz w:val="24"/>
              </w:rPr>
              <w:t>2 от</w:t>
            </w:r>
            <w:proofErr w:type="gramEnd"/>
            <w:r w:rsidRPr="00E26228">
              <w:rPr>
                <w:sz w:val="24"/>
              </w:rPr>
              <w:t xml:space="preserve"> ПМС 114/2022г. </w:t>
            </w:r>
            <w:proofErr w:type="gramStart"/>
            <w:r w:rsidRPr="00E26228">
              <w:rPr>
                <w:sz w:val="24"/>
              </w:rPr>
              <w:t>е</w:t>
            </w:r>
            <w:proofErr w:type="gramEnd"/>
            <w:r w:rsidRPr="00E26228">
              <w:rPr>
                <w:sz w:val="24"/>
              </w:rPr>
              <w:t xml:space="preserve"> записано, че в УК може да се определят изисквания за липса на обстоятелства по чл. 55, ал. 1 от Закона за обществените поръчки, като се посочват и съответните документи, с които се доказва съответствието с тези изисквания. Т.е. изискванията не са задължителни и освен това в УК не са посочени съответните документи, с които се доказва съответствието. Същите текстове да отпаднат и от Приложение № 1 </w:t>
            </w:r>
            <w:r w:rsidR="00B30DAD">
              <w:rPr>
                <w:sz w:val="24"/>
              </w:rPr>
              <w:t>„Декларация при кандидатстраве</w:t>
            </w:r>
            <w:proofErr w:type="gramStart"/>
            <w:r w:rsidR="00B30DAD">
              <w:rPr>
                <w:sz w:val="24"/>
              </w:rPr>
              <w:t xml:space="preserve">“ </w:t>
            </w:r>
            <w:r w:rsidRPr="00E26228">
              <w:rPr>
                <w:sz w:val="24"/>
              </w:rPr>
              <w:t>от</w:t>
            </w:r>
            <w:proofErr w:type="gramEnd"/>
            <w:r w:rsidRPr="00E26228">
              <w:rPr>
                <w:sz w:val="24"/>
              </w:rPr>
              <w:t xml:space="preserve"> Условията за кандидатстване и от Приложение № 10 към Условията за изпълнение.</w:t>
            </w:r>
          </w:p>
          <w:p w:rsidR="002F262B" w:rsidRPr="00E26228" w:rsidRDefault="002F262B"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2F262B" w:rsidRPr="00E26228" w:rsidRDefault="00940827" w:rsidP="00E26228">
            <w:pPr>
              <w:spacing w:before="80" w:after="80"/>
              <w:rPr>
                <w:color w:val="FF0000"/>
                <w:sz w:val="24"/>
                <w:lang w:val="bg-BG"/>
              </w:rPr>
            </w:pPr>
            <w:r>
              <w:rPr>
                <w:sz w:val="24"/>
                <w:lang w:val="bg-BG"/>
              </w:rPr>
              <w:t>Не се п</w:t>
            </w:r>
            <w:r w:rsidR="00285FF1" w:rsidRPr="00BF56FF">
              <w:rPr>
                <w:sz w:val="24"/>
                <w:lang w:val="bg-BG"/>
              </w:rPr>
              <w:t>риема</w:t>
            </w:r>
          </w:p>
        </w:tc>
        <w:tc>
          <w:tcPr>
            <w:tcW w:w="1705" w:type="pct"/>
            <w:tcBorders>
              <w:top w:val="nil"/>
              <w:left w:val="single" w:sz="4" w:space="0" w:color="auto"/>
              <w:bottom w:val="nil"/>
              <w:right w:val="single" w:sz="4" w:space="0" w:color="auto"/>
            </w:tcBorders>
          </w:tcPr>
          <w:p w:rsidR="00940827" w:rsidRPr="0031327E" w:rsidRDefault="00940827" w:rsidP="00940827">
            <w:pPr>
              <w:jc w:val="both"/>
              <w:rPr>
                <w:sz w:val="24"/>
              </w:rPr>
            </w:pPr>
            <w:r w:rsidRPr="00490D2F">
              <w:rPr>
                <w:color w:val="000000" w:themeColor="text1"/>
                <w:sz w:val="24"/>
                <w:lang w:val="bg-BG"/>
              </w:rPr>
              <w:t xml:space="preserve"> </w:t>
            </w:r>
            <w:r w:rsidRPr="0031327E">
              <w:rPr>
                <w:sz w:val="24"/>
              </w:rPr>
              <w:t>Условията са заложени във връзка с Регламент (ЕС, Евратом) 2018/1046 на Европейския парламент и на Съвета.</w:t>
            </w:r>
          </w:p>
          <w:p w:rsidR="002F262B" w:rsidRPr="00E26228" w:rsidRDefault="002F262B" w:rsidP="00583F0A">
            <w:pPr>
              <w:spacing w:before="80" w:after="80"/>
              <w:jc w:val="both"/>
              <w:rPr>
                <w:sz w:val="24"/>
                <w:lang w:val="bg-BG"/>
              </w:rPr>
            </w:pPr>
          </w:p>
        </w:tc>
      </w:tr>
      <w:tr w:rsidR="002F262B" w:rsidRPr="00E26228" w:rsidTr="00176A7A">
        <w:tc>
          <w:tcPr>
            <w:tcW w:w="1057" w:type="pct"/>
            <w:tcBorders>
              <w:top w:val="nil"/>
              <w:left w:val="single" w:sz="4" w:space="0" w:color="auto"/>
              <w:bottom w:val="nil"/>
              <w:right w:val="single" w:sz="4" w:space="0" w:color="auto"/>
            </w:tcBorders>
          </w:tcPr>
          <w:p w:rsidR="002F262B" w:rsidRPr="00E26228" w:rsidRDefault="002F262B"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9F2B87" w:rsidRDefault="00800A05" w:rsidP="00800A05">
            <w:pPr>
              <w:jc w:val="both"/>
              <w:rPr>
                <w:sz w:val="24"/>
              </w:rPr>
            </w:pPr>
            <w:r w:rsidRPr="009F2B87">
              <w:rPr>
                <w:sz w:val="24"/>
              </w:rPr>
              <w:t>6.</w:t>
            </w:r>
            <w:r w:rsidRPr="009F2B87">
              <w:rPr>
                <w:sz w:val="24"/>
              </w:rPr>
              <w:tab/>
              <w:t xml:space="preserve">В буква „й“ от раздел 11.2 „Критерии за недопустимост на кандидатите“ предлагаме да отпаднат „т. 8 от ДОПК“ „и Столична община“, тъй като не са част от изискванията на чл. 54, ал. 1, т. 3 от Закон за обществените поръчки. Същите текстове да отпаднат и от Приложение № 1 </w:t>
            </w:r>
            <w:r w:rsidR="00176A7A">
              <w:rPr>
                <w:sz w:val="24"/>
              </w:rPr>
              <w:t>„Декларация при кандидатстраве</w:t>
            </w:r>
            <w:proofErr w:type="gramStart"/>
            <w:r w:rsidR="00176A7A">
              <w:rPr>
                <w:sz w:val="24"/>
              </w:rPr>
              <w:t xml:space="preserve">“ </w:t>
            </w:r>
            <w:r w:rsidRPr="009F2B87">
              <w:rPr>
                <w:sz w:val="24"/>
              </w:rPr>
              <w:t>от</w:t>
            </w:r>
            <w:proofErr w:type="gramEnd"/>
            <w:r w:rsidRPr="009F2B87">
              <w:rPr>
                <w:sz w:val="24"/>
              </w:rPr>
              <w:t xml:space="preserve"> Условията за </w:t>
            </w:r>
            <w:r w:rsidRPr="009F2B87">
              <w:rPr>
                <w:sz w:val="24"/>
              </w:rPr>
              <w:lastRenderedPageBreak/>
              <w:t>кандидатстване и от Приложение № 10 към Условията за изпълнение.</w:t>
            </w:r>
          </w:p>
          <w:p w:rsidR="002F262B" w:rsidRPr="00066E44" w:rsidRDefault="002F262B" w:rsidP="00443207">
            <w:pPr>
              <w:spacing w:before="80" w:after="80"/>
              <w:jc w:val="both"/>
              <w:rPr>
                <w:sz w:val="24"/>
                <w:highlight w:val="yellow"/>
                <w:lang w:val="bg-BG"/>
              </w:rPr>
            </w:pPr>
          </w:p>
        </w:tc>
        <w:tc>
          <w:tcPr>
            <w:tcW w:w="556" w:type="pct"/>
            <w:tcBorders>
              <w:top w:val="nil"/>
              <w:left w:val="single" w:sz="4" w:space="0" w:color="auto"/>
              <w:bottom w:val="nil"/>
              <w:right w:val="single" w:sz="4" w:space="0" w:color="auto"/>
            </w:tcBorders>
          </w:tcPr>
          <w:p w:rsidR="002F262B" w:rsidRPr="003C669A" w:rsidRDefault="009F2B87" w:rsidP="003C669A">
            <w:pPr>
              <w:spacing w:before="80" w:after="80"/>
              <w:jc w:val="both"/>
              <w:rPr>
                <w:sz w:val="24"/>
                <w:lang w:val="bg-BG"/>
              </w:rPr>
            </w:pPr>
            <w:r w:rsidRPr="003C669A">
              <w:rPr>
                <w:sz w:val="24"/>
                <w:lang w:val="bg-BG"/>
              </w:rPr>
              <w:lastRenderedPageBreak/>
              <w:t>Не се приема</w:t>
            </w:r>
          </w:p>
        </w:tc>
        <w:tc>
          <w:tcPr>
            <w:tcW w:w="1705" w:type="pct"/>
            <w:tcBorders>
              <w:top w:val="nil"/>
              <w:left w:val="single" w:sz="4" w:space="0" w:color="auto"/>
              <w:bottom w:val="nil"/>
              <w:right w:val="single" w:sz="4" w:space="0" w:color="auto"/>
            </w:tcBorders>
          </w:tcPr>
          <w:p w:rsidR="003C669A" w:rsidRPr="003C669A" w:rsidRDefault="003C669A" w:rsidP="003C669A">
            <w:pPr>
              <w:spacing w:before="80" w:after="80"/>
              <w:jc w:val="both"/>
              <w:rPr>
                <w:sz w:val="24"/>
                <w:lang w:val="bg-BG"/>
              </w:rPr>
            </w:pPr>
            <w:r w:rsidRPr="003C669A">
              <w:rPr>
                <w:sz w:val="24"/>
                <w:lang w:val="bg-BG"/>
              </w:rPr>
              <w:t>Изискването е във връзка с Регламент (ЕС, Евратом) 2018/1046 на Европейския парламент и на Съвета.</w:t>
            </w:r>
          </w:p>
          <w:p w:rsidR="002F262B" w:rsidRPr="003C669A" w:rsidRDefault="002F262B" w:rsidP="003C669A">
            <w:pPr>
              <w:spacing w:before="80" w:after="80"/>
              <w:jc w:val="both"/>
              <w:rPr>
                <w:sz w:val="24"/>
                <w:lang w:val="bg-BG"/>
              </w:rPr>
            </w:pPr>
          </w:p>
        </w:tc>
      </w:tr>
      <w:tr w:rsidR="002F262B" w:rsidRPr="00E26228" w:rsidTr="009E5665">
        <w:tc>
          <w:tcPr>
            <w:tcW w:w="1057" w:type="pct"/>
            <w:tcBorders>
              <w:top w:val="nil"/>
              <w:left w:val="single" w:sz="4" w:space="0" w:color="auto"/>
              <w:bottom w:val="nil"/>
              <w:right w:val="single" w:sz="4" w:space="0" w:color="auto"/>
            </w:tcBorders>
          </w:tcPr>
          <w:p w:rsidR="002F262B" w:rsidRPr="00E26228" w:rsidRDefault="002F262B"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7.</w:t>
            </w:r>
            <w:r w:rsidRPr="00E26228">
              <w:rPr>
                <w:sz w:val="24"/>
              </w:rPr>
              <w:tab/>
              <w:t>В т. 4 и т. 5 от раздел „Недопустими дейности“ е предвидено да се извършва проверка за двойно финансиране по отделни финансови инструменти, но така разписан текста в т. 6 означава ли, че проверката на етап одобрение ще обхване единствено подпомагане по ПРСР 2014-2020 г.</w:t>
            </w:r>
          </w:p>
          <w:p w:rsidR="002F262B" w:rsidRPr="00E26228" w:rsidRDefault="002F262B"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2F262B" w:rsidRPr="00BC2B49" w:rsidRDefault="009F2B87" w:rsidP="0036709D">
            <w:pPr>
              <w:spacing w:before="80" w:after="80"/>
              <w:rPr>
                <w:sz w:val="24"/>
                <w:lang w:val="en-US"/>
              </w:rPr>
            </w:pPr>
            <w:r w:rsidRPr="00BC2B49">
              <w:rPr>
                <w:sz w:val="24"/>
                <w:lang w:val="bg-BG"/>
              </w:rPr>
              <w:t>Приема се по принцип</w:t>
            </w:r>
          </w:p>
        </w:tc>
        <w:tc>
          <w:tcPr>
            <w:tcW w:w="1705" w:type="pct"/>
            <w:tcBorders>
              <w:top w:val="nil"/>
              <w:left w:val="single" w:sz="4" w:space="0" w:color="auto"/>
              <w:bottom w:val="nil"/>
              <w:right w:val="single" w:sz="4" w:space="0" w:color="auto"/>
            </w:tcBorders>
            <w:shd w:val="clear" w:color="auto" w:fill="auto"/>
          </w:tcPr>
          <w:p w:rsidR="002F262B" w:rsidRPr="0083330C" w:rsidRDefault="009F2B87" w:rsidP="009E5665">
            <w:pPr>
              <w:spacing w:before="80" w:after="80"/>
              <w:jc w:val="both"/>
              <w:rPr>
                <w:sz w:val="24"/>
                <w:highlight w:val="yellow"/>
                <w:lang w:val="bg-BG"/>
              </w:rPr>
            </w:pPr>
            <w:r w:rsidRPr="009E5665">
              <w:rPr>
                <w:sz w:val="24"/>
                <w:lang w:val="bg-BG"/>
              </w:rPr>
              <w:t xml:space="preserve">Проверката </w:t>
            </w:r>
            <w:r w:rsidR="008F1453" w:rsidRPr="009E5665">
              <w:rPr>
                <w:sz w:val="24"/>
                <w:lang w:val="bg-BG"/>
              </w:rPr>
              <w:t>за двойно финансиране обхваща х</w:t>
            </w:r>
            <w:r w:rsidR="009E5665" w:rsidRPr="009E5665">
              <w:rPr>
                <w:sz w:val="24"/>
                <w:lang w:val="bg-BG"/>
              </w:rPr>
              <w:t>и</w:t>
            </w:r>
            <w:r w:rsidR="008F1453" w:rsidRPr="009E5665">
              <w:rPr>
                <w:sz w:val="24"/>
                <w:lang w:val="bg-BG"/>
              </w:rPr>
              <w:t>потез</w:t>
            </w:r>
            <w:r w:rsidRPr="009E5665">
              <w:rPr>
                <w:sz w:val="24"/>
                <w:lang w:val="bg-BG"/>
              </w:rPr>
              <w:t xml:space="preserve">ите на т. 4 и т. 5. Точка 6 касае хипотезата на установено подпомагане по отношение на наличните складови </w:t>
            </w:r>
            <w:r w:rsidR="009E5665" w:rsidRPr="009E5665">
              <w:rPr>
                <w:sz w:val="24"/>
                <w:lang w:val="bg-BG"/>
              </w:rPr>
              <w:t xml:space="preserve">или технологични </w:t>
            </w:r>
            <w:r w:rsidRPr="009E5665">
              <w:rPr>
                <w:sz w:val="24"/>
                <w:lang w:val="bg-BG"/>
              </w:rPr>
              <w:t>наличности</w:t>
            </w:r>
            <w:r w:rsidR="009E5665" w:rsidRPr="009E5665">
              <w:rPr>
                <w:sz w:val="24"/>
                <w:lang w:val="bg-BG"/>
              </w:rPr>
              <w:t>, вкл.</w:t>
            </w:r>
            <w:r w:rsidR="008F1453" w:rsidRPr="009E5665">
              <w:rPr>
                <w:sz w:val="24"/>
                <w:lang w:val="bg-BG"/>
              </w:rPr>
              <w:t xml:space="preserve"> от някои от инструмент</w:t>
            </w:r>
            <w:r w:rsidR="0083330C" w:rsidRPr="009E5665">
              <w:rPr>
                <w:sz w:val="24"/>
                <w:lang w:val="bg-BG"/>
              </w:rPr>
              <w:t>ит</w:t>
            </w:r>
            <w:r w:rsidR="009E5665" w:rsidRPr="009E5665">
              <w:rPr>
                <w:sz w:val="24"/>
                <w:lang w:val="bg-BG"/>
              </w:rPr>
              <w:t xml:space="preserve">е по т. 4, </w:t>
            </w:r>
            <w:r w:rsidR="008F1453" w:rsidRPr="009E5665">
              <w:rPr>
                <w:sz w:val="24"/>
                <w:lang w:val="bg-BG"/>
              </w:rPr>
              <w:t>като в този случай на оценка подлежи обосновката във формуля</w:t>
            </w:r>
            <w:r w:rsidR="009E5665" w:rsidRPr="009E5665">
              <w:rPr>
                <w:sz w:val="24"/>
                <w:lang w:val="bg-BG"/>
              </w:rPr>
              <w:t>р</w:t>
            </w:r>
            <w:r w:rsidR="008F1453" w:rsidRPr="009E5665">
              <w:rPr>
                <w:sz w:val="24"/>
                <w:lang w:val="bg-BG"/>
              </w:rPr>
              <w:t xml:space="preserve">а за кандидатстване за увеличаване капацитета, в резултат на изпълнение на ПИИ и заложеното количество селскостопанска продукция в производствената програма. Извършено е прецизиране на текста в изречение 1 на т. 6. </w:t>
            </w:r>
          </w:p>
        </w:tc>
      </w:tr>
      <w:tr w:rsidR="00443207" w:rsidRPr="00E26228" w:rsidTr="00176A7A">
        <w:tc>
          <w:tcPr>
            <w:tcW w:w="1057" w:type="pct"/>
            <w:tcBorders>
              <w:top w:val="nil"/>
              <w:left w:val="single" w:sz="4" w:space="0" w:color="auto"/>
              <w:bottom w:val="nil"/>
              <w:right w:val="single" w:sz="4" w:space="0" w:color="auto"/>
            </w:tcBorders>
          </w:tcPr>
          <w:p w:rsidR="00443207" w:rsidRPr="00E26228" w:rsidRDefault="0044320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8.</w:t>
            </w:r>
            <w:r w:rsidRPr="00E26228">
              <w:rPr>
                <w:sz w:val="24"/>
              </w:rPr>
              <w:tab/>
              <w:t>В т. 6 от раздел „Недопустими дейности“ така записан текста означава, че е допустимо единствено изграждане на нов център, като самостоятелна сграда без разширяване на съществуващия център. Не е предвиден документ по отношение на съпоставянето на „капацитета на съществуващите активи</w:t>
            </w:r>
            <w:proofErr w:type="gramStart"/>
            <w:r w:rsidRPr="00E26228">
              <w:rPr>
                <w:sz w:val="24"/>
              </w:rPr>
              <w:t>“ с</w:t>
            </w:r>
            <w:proofErr w:type="gramEnd"/>
            <w:r w:rsidRPr="00E26228">
              <w:rPr>
                <w:sz w:val="24"/>
              </w:rPr>
              <w:t xml:space="preserve"> тези по ПИИ, подаден по процедурата, нито обосновка. На какво основание ще се определи и как ще се прецени и извърши съпоставянето.</w:t>
            </w:r>
          </w:p>
          <w:p w:rsidR="00443207" w:rsidRPr="00E26228" w:rsidRDefault="00443207"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443207" w:rsidRPr="00BC2B49" w:rsidRDefault="00285FF1" w:rsidP="002B6133">
            <w:pPr>
              <w:spacing w:before="80" w:after="80"/>
              <w:rPr>
                <w:sz w:val="24"/>
                <w:lang w:val="bg-BG"/>
              </w:rPr>
            </w:pPr>
            <w:r w:rsidRPr="00BC2B49">
              <w:rPr>
                <w:sz w:val="24"/>
                <w:lang w:val="bg-BG"/>
              </w:rPr>
              <w:t>Приема се</w:t>
            </w:r>
            <w:r w:rsidR="002B6133" w:rsidRPr="00BC2B49">
              <w:rPr>
                <w:sz w:val="24"/>
                <w:lang w:val="bg-BG"/>
              </w:rPr>
              <w:t xml:space="preserve"> по принцип</w:t>
            </w:r>
          </w:p>
        </w:tc>
        <w:tc>
          <w:tcPr>
            <w:tcW w:w="1705" w:type="pct"/>
            <w:tcBorders>
              <w:top w:val="nil"/>
              <w:left w:val="single" w:sz="4" w:space="0" w:color="auto"/>
              <w:bottom w:val="nil"/>
              <w:right w:val="single" w:sz="4" w:space="0" w:color="auto"/>
            </w:tcBorders>
          </w:tcPr>
          <w:p w:rsidR="002B6133" w:rsidRPr="009E5665" w:rsidRDefault="002B6133" w:rsidP="002B6133">
            <w:pPr>
              <w:pStyle w:val="ListParagraph"/>
              <w:tabs>
                <w:tab w:val="left" w:pos="360"/>
              </w:tabs>
              <w:ind w:left="0"/>
              <w:jc w:val="both"/>
              <w:rPr>
                <w:rFonts w:ascii="Times New Roman" w:hAnsi="Times New Roman"/>
                <w:sz w:val="24"/>
                <w:szCs w:val="24"/>
                <w:lang w:val="bg-BG"/>
              </w:rPr>
            </w:pPr>
            <w:r w:rsidRPr="009E5665">
              <w:rPr>
                <w:rFonts w:ascii="Times New Roman" w:hAnsi="Times New Roman"/>
                <w:sz w:val="24"/>
                <w:lang w:val="bg-BG"/>
              </w:rPr>
              <w:t>Изречение второ уточнява, че</w:t>
            </w:r>
            <w:r w:rsidRPr="009E5665">
              <w:rPr>
                <w:sz w:val="24"/>
                <w:lang w:val="bg-BG"/>
              </w:rPr>
              <w:t xml:space="preserve"> </w:t>
            </w:r>
            <w:r w:rsidRPr="009E5665">
              <w:rPr>
                <w:rFonts w:ascii="Times New Roman" w:hAnsi="Times New Roman"/>
                <w:sz w:val="24"/>
                <w:szCs w:val="24"/>
                <w:lang w:val="bg-BG"/>
              </w:rPr>
              <w:t>обстоятелство се доказва чрез обосновка във формуляра за кандидатстване в ИСМ-</w:t>
            </w:r>
            <w:r w:rsidR="009E5665" w:rsidRPr="009E5665">
              <w:rPr>
                <w:rFonts w:ascii="Times New Roman" w:hAnsi="Times New Roman"/>
                <w:sz w:val="24"/>
                <w:szCs w:val="24"/>
                <w:lang w:val="bg-BG"/>
              </w:rPr>
              <w:t>И</w:t>
            </w:r>
            <w:r w:rsidRPr="009E5665">
              <w:rPr>
                <w:rFonts w:ascii="Times New Roman" w:hAnsi="Times New Roman"/>
                <w:sz w:val="24"/>
                <w:szCs w:val="24"/>
                <w:lang w:val="bg-BG"/>
              </w:rPr>
              <w:t>СУН2020, като задължително се съпоставя капацитета на съществуващите активи, свързани със съхранение и/или маркетинг на собствена продукция от сектор „Плодове и зеленчуци“, спрямо капацитета на инвестицията по ПВУ.</w:t>
            </w:r>
          </w:p>
          <w:p w:rsidR="002B6133" w:rsidRPr="0083330C" w:rsidRDefault="002B6133" w:rsidP="0036709D">
            <w:pPr>
              <w:spacing w:before="80" w:after="80"/>
              <w:rPr>
                <w:color w:val="FF0000"/>
                <w:sz w:val="24"/>
                <w:highlight w:val="yellow"/>
                <w:lang w:val="bg-BG"/>
              </w:rPr>
            </w:pPr>
          </w:p>
          <w:p w:rsidR="002B6133" w:rsidRPr="0083330C" w:rsidRDefault="002B6133" w:rsidP="0036709D">
            <w:pPr>
              <w:spacing w:before="80" w:after="80"/>
              <w:rPr>
                <w:color w:val="FF0000"/>
                <w:sz w:val="24"/>
                <w:highlight w:val="yellow"/>
                <w:lang w:val="bg-BG"/>
              </w:rPr>
            </w:pPr>
          </w:p>
          <w:p w:rsidR="00443207" w:rsidRPr="0083330C" w:rsidRDefault="00443207" w:rsidP="009E5665">
            <w:pPr>
              <w:spacing w:before="80" w:after="80"/>
              <w:rPr>
                <w:sz w:val="24"/>
                <w:highlight w:val="yellow"/>
                <w:lang w:val="bg-BG"/>
              </w:rPr>
            </w:pPr>
          </w:p>
        </w:tc>
      </w:tr>
      <w:tr w:rsidR="00443207" w:rsidRPr="00E26228" w:rsidTr="00176A7A">
        <w:tc>
          <w:tcPr>
            <w:tcW w:w="1057" w:type="pct"/>
            <w:tcBorders>
              <w:top w:val="nil"/>
              <w:left w:val="single" w:sz="4" w:space="0" w:color="auto"/>
              <w:bottom w:val="nil"/>
              <w:right w:val="single" w:sz="4" w:space="0" w:color="auto"/>
            </w:tcBorders>
          </w:tcPr>
          <w:p w:rsidR="00443207" w:rsidRPr="00E26228" w:rsidRDefault="0044320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8093C" w:rsidRDefault="00800A05" w:rsidP="00800A05">
            <w:pPr>
              <w:jc w:val="both"/>
              <w:rPr>
                <w:sz w:val="24"/>
                <w:lang w:val="bg-BG"/>
              </w:rPr>
            </w:pPr>
            <w:r w:rsidRPr="00E8093C">
              <w:rPr>
                <w:sz w:val="24"/>
                <w:lang w:val="bg-BG"/>
              </w:rPr>
              <w:t>9.</w:t>
            </w:r>
            <w:r w:rsidRPr="00E8093C">
              <w:rPr>
                <w:sz w:val="24"/>
                <w:lang w:val="bg-BG"/>
              </w:rPr>
              <w:tab/>
              <w:t xml:space="preserve">Предлагаме текста в т. 5 „При необходимост може да бъде изискано заснемане на обекта/съоръжението и/или </w:t>
            </w:r>
            <w:r w:rsidRPr="00E8093C">
              <w:rPr>
                <w:sz w:val="24"/>
                <w:lang w:val="bg-BG"/>
              </w:rPr>
              <w:lastRenderedPageBreak/>
              <w:t>архитектурен план на сградата, съоръжението, обекта, който ще се изгражда, ремонтира или обновява/Одобрен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от раздел 18 „Ред за оценяване на предложения за изпълнение на инвестиции“ да отпадне, тъй като в определения срок могат да се представят и други изискуеми документи.</w:t>
            </w:r>
          </w:p>
          <w:p w:rsidR="00443207" w:rsidRPr="00E26228" w:rsidRDefault="00443207"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443207" w:rsidRPr="0083330C" w:rsidRDefault="00E8093C" w:rsidP="00E26228">
            <w:pPr>
              <w:spacing w:before="80" w:after="80"/>
              <w:rPr>
                <w:color w:val="000000" w:themeColor="text1"/>
                <w:sz w:val="24"/>
                <w:lang w:val="bg-BG"/>
              </w:rPr>
            </w:pPr>
            <w:r w:rsidRPr="00480C20">
              <w:rPr>
                <w:color w:val="000000" w:themeColor="text1"/>
                <w:sz w:val="24"/>
                <w:lang w:val="bg-BG"/>
              </w:rPr>
              <w:lastRenderedPageBreak/>
              <w:t>Не се приема</w:t>
            </w:r>
            <w:r w:rsidRPr="0083330C">
              <w:rPr>
                <w:color w:val="000000" w:themeColor="text1"/>
                <w:sz w:val="24"/>
                <w:lang w:val="bg-BG"/>
              </w:rPr>
              <w:t xml:space="preserve"> </w:t>
            </w:r>
          </w:p>
        </w:tc>
        <w:tc>
          <w:tcPr>
            <w:tcW w:w="1705" w:type="pct"/>
            <w:tcBorders>
              <w:top w:val="nil"/>
              <w:left w:val="single" w:sz="4" w:space="0" w:color="auto"/>
              <w:bottom w:val="nil"/>
              <w:right w:val="single" w:sz="4" w:space="0" w:color="auto"/>
            </w:tcBorders>
          </w:tcPr>
          <w:p w:rsidR="00443207" w:rsidRPr="0083330C" w:rsidRDefault="00C047CB" w:rsidP="00C047CB">
            <w:pPr>
              <w:spacing w:before="80" w:after="80"/>
              <w:jc w:val="both"/>
              <w:rPr>
                <w:color w:val="000000" w:themeColor="text1"/>
                <w:sz w:val="24"/>
                <w:lang w:val="bg-BG"/>
              </w:rPr>
            </w:pPr>
            <w:r w:rsidRPr="00480C20">
              <w:rPr>
                <w:sz w:val="24"/>
                <w:lang w:val="bg-BG"/>
              </w:rPr>
              <w:t xml:space="preserve">Текстът внася яснота за кандидатите за вероятността с уведомлението за установени нередовности да бъде изискано електронно </w:t>
            </w:r>
            <w:r w:rsidRPr="00480C20">
              <w:rPr>
                <w:sz w:val="24"/>
                <w:lang w:val="bg-BG"/>
              </w:rPr>
              <w:lastRenderedPageBreak/>
              <w:t>копие на Инвестиционния проект, както и се предоставя възможност за предварителна подготовка на сканиран одобрен екземпляр на същия и своевременното му предоставяне в срок.</w:t>
            </w:r>
          </w:p>
        </w:tc>
      </w:tr>
      <w:tr w:rsidR="00443207" w:rsidRPr="00E26228" w:rsidTr="00176A7A">
        <w:tc>
          <w:tcPr>
            <w:tcW w:w="1057" w:type="pct"/>
            <w:tcBorders>
              <w:top w:val="nil"/>
              <w:left w:val="single" w:sz="4" w:space="0" w:color="auto"/>
              <w:bottom w:val="nil"/>
              <w:right w:val="single" w:sz="4" w:space="0" w:color="auto"/>
            </w:tcBorders>
          </w:tcPr>
          <w:p w:rsidR="00443207" w:rsidRPr="00E26228" w:rsidRDefault="0044320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3C669A" w:rsidP="00800A05">
            <w:pPr>
              <w:jc w:val="both"/>
              <w:rPr>
                <w:sz w:val="24"/>
              </w:rPr>
            </w:pPr>
            <w:r>
              <w:rPr>
                <w:sz w:val="24"/>
              </w:rPr>
              <w:t>10.</w:t>
            </w:r>
            <w:r>
              <w:rPr>
                <w:sz w:val="24"/>
              </w:rPr>
              <w:tab/>
              <w:t>В случай</w:t>
            </w:r>
            <w:r w:rsidR="00800A05" w:rsidRPr="00E26228">
              <w:rPr>
                <w:sz w:val="24"/>
              </w:rPr>
              <w:t xml:space="preserve"> че група или организация на производители останат допустими кандидати, то изискването по Критерий за оценка №</w:t>
            </w:r>
            <w:r w:rsidR="0083330C">
              <w:rPr>
                <w:sz w:val="24"/>
                <w:lang w:val="bg-BG"/>
              </w:rPr>
              <w:t xml:space="preserve"> </w:t>
            </w:r>
            <w:r w:rsidR="00800A05" w:rsidRPr="00E26228">
              <w:rPr>
                <w:sz w:val="24"/>
              </w:rPr>
              <w:t>2 не е относимо към критерия. В методиката е посочено, че се предоставят точки, когато кандидат по процедурата е група или организация на прозводители, призната от министъра на земеделието и храните, но същевременно това е критерий за допустимост за тези кандидати. В методиката не е разписано по отношение на кой се отнася изискването за земеделски стопани и няма посочен минимален брой земеделски стопани, които участват в група/организация за да получат точки. Същевременно този критерий за оценка има най-голяма тежест при формирането на общия брой точки за ПИИ.</w:t>
            </w:r>
          </w:p>
          <w:p w:rsidR="00443207" w:rsidRPr="00E26228" w:rsidRDefault="00443207"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443207" w:rsidRPr="00E26228" w:rsidRDefault="00285FF1" w:rsidP="0036709D">
            <w:pPr>
              <w:spacing w:before="80" w:after="80"/>
              <w:rPr>
                <w:color w:val="FF0000"/>
                <w:sz w:val="24"/>
                <w:lang w:val="bg-BG"/>
              </w:rPr>
            </w:pPr>
            <w:r w:rsidRPr="00C30776">
              <w:rPr>
                <w:sz w:val="24"/>
                <w:lang w:val="bg-BG"/>
              </w:rPr>
              <w:lastRenderedPageBreak/>
              <w:t>Не се приема</w:t>
            </w:r>
          </w:p>
        </w:tc>
        <w:tc>
          <w:tcPr>
            <w:tcW w:w="1705" w:type="pct"/>
            <w:tcBorders>
              <w:top w:val="nil"/>
              <w:left w:val="single" w:sz="4" w:space="0" w:color="auto"/>
              <w:bottom w:val="nil"/>
              <w:right w:val="single" w:sz="4" w:space="0" w:color="auto"/>
            </w:tcBorders>
          </w:tcPr>
          <w:p w:rsidR="00443207" w:rsidRPr="00E26228" w:rsidRDefault="00C30776" w:rsidP="0006465E">
            <w:pPr>
              <w:spacing w:before="80" w:after="80"/>
              <w:jc w:val="both"/>
              <w:rPr>
                <w:sz w:val="24"/>
                <w:lang w:val="bg-BG"/>
              </w:rPr>
            </w:pPr>
            <w:r w:rsidRPr="0083330C">
              <w:rPr>
                <w:color w:val="000000" w:themeColor="text1"/>
                <w:sz w:val="24"/>
                <w:lang w:val="bg-BG"/>
              </w:rPr>
              <w:t>Групата или организацията на производители включват по-голям брой земеделски стопани, поради което последните следва да получат приоритет по критериите за подбор</w:t>
            </w:r>
            <w:r w:rsidR="009E5665">
              <w:rPr>
                <w:color w:val="000000" w:themeColor="text1"/>
                <w:sz w:val="24"/>
                <w:lang w:val="bg-BG"/>
              </w:rPr>
              <w:t>, вземайки предвид целите, заложени по съответното направление</w:t>
            </w:r>
            <w:r w:rsidRPr="0083330C">
              <w:rPr>
                <w:color w:val="000000" w:themeColor="text1"/>
                <w:sz w:val="24"/>
                <w:lang w:val="bg-BG"/>
              </w:rPr>
              <w:t xml:space="preserve">. </w:t>
            </w:r>
          </w:p>
        </w:tc>
      </w:tr>
      <w:tr w:rsidR="00443207" w:rsidRPr="00E26228" w:rsidTr="00176A7A">
        <w:tc>
          <w:tcPr>
            <w:tcW w:w="1057" w:type="pct"/>
            <w:tcBorders>
              <w:top w:val="nil"/>
              <w:left w:val="single" w:sz="4" w:space="0" w:color="auto"/>
              <w:bottom w:val="nil"/>
              <w:right w:val="single" w:sz="4" w:space="0" w:color="auto"/>
            </w:tcBorders>
          </w:tcPr>
          <w:p w:rsidR="00443207" w:rsidRPr="00E26228" w:rsidRDefault="0044320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11.</w:t>
            </w:r>
            <w:r w:rsidRPr="00E26228">
              <w:rPr>
                <w:sz w:val="24"/>
              </w:rPr>
              <w:tab/>
              <w:t xml:space="preserve">Критерий за оценка № 3 е обвързан с регистрация на земеделски стопани с история, но по отношение на групите/организациите е за това дали са признати или не. Предлагаме обследването да се извършва за членовете, тъй като ГП/ОП не подлежат на регистрация по реда на Наредба № 3/1999 г. </w:t>
            </w:r>
          </w:p>
          <w:p w:rsidR="00443207" w:rsidRPr="00E26228" w:rsidRDefault="00443207"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443207" w:rsidRPr="00E26228" w:rsidRDefault="00285FF1" w:rsidP="0036709D">
            <w:pPr>
              <w:spacing w:before="80" w:after="80"/>
              <w:rPr>
                <w:color w:val="FF0000"/>
                <w:sz w:val="24"/>
                <w:lang w:val="bg-BG"/>
              </w:rPr>
            </w:pPr>
            <w:r w:rsidRPr="0006465E">
              <w:rPr>
                <w:color w:val="000000" w:themeColor="text1"/>
                <w:sz w:val="24"/>
                <w:lang w:val="bg-BG"/>
              </w:rPr>
              <w:t>Не се приема</w:t>
            </w:r>
          </w:p>
        </w:tc>
        <w:tc>
          <w:tcPr>
            <w:tcW w:w="1705" w:type="pct"/>
            <w:tcBorders>
              <w:top w:val="nil"/>
              <w:left w:val="single" w:sz="4" w:space="0" w:color="auto"/>
              <w:bottom w:val="nil"/>
              <w:right w:val="single" w:sz="4" w:space="0" w:color="auto"/>
            </w:tcBorders>
          </w:tcPr>
          <w:p w:rsidR="00443207" w:rsidRPr="00E26228" w:rsidRDefault="0006465E" w:rsidP="0006465E">
            <w:pPr>
              <w:spacing w:before="80" w:after="80"/>
              <w:jc w:val="both"/>
              <w:rPr>
                <w:sz w:val="24"/>
                <w:lang w:val="bg-BG"/>
              </w:rPr>
            </w:pPr>
            <w:r w:rsidRPr="003C669A">
              <w:rPr>
                <w:sz w:val="24"/>
                <w:lang w:val="bg-BG"/>
              </w:rPr>
              <w:t xml:space="preserve">По отношение на ГП/ОП съществува изискване същата да е призната от министъра на земеделието и храните не по-късно от 30.09.2020 г., т.к. на </w:t>
            </w:r>
            <w:r w:rsidR="00FF72CB" w:rsidRPr="003C669A">
              <w:rPr>
                <w:sz w:val="24"/>
                <w:lang w:val="bg-BG"/>
              </w:rPr>
              <w:t>членовете-</w:t>
            </w:r>
            <w:r w:rsidRPr="003C669A">
              <w:rPr>
                <w:sz w:val="24"/>
                <w:lang w:val="bg-BG"/>
              </w:rPr>
              <w:t>земеделски производители, участващи в ГП/ОП към момента на признаването, е проверено условието за наличие на регистрация по Наредба 3 за стопанската 2019/2020.</w:t>
            </w:r>
          </w:p>
        </w:tc>
      </w:tr>
      <w:tr w:rsidR="00800A05" w:rsidRPr="00E26228" w:rsidTr="00176A7A">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12.</w:t>
            </w:r>
            <w:r w:rsidRPr="00E26228">
              <w:rPr>
                <w:sz w:val="24"/>
              </w:rPr>
              <w:tab/>
              <w:t>Критерий за оценка № 5 не представлява показател за качество на ПИИ. Това са изискуеми документи към критериите за допустимост на кандидатите. В случай, че тези документи не са представени към момента на оценка на ПИИ, то същото няма да бъде одобрено. Съответствието с критериите за оценка се преценява към датата на подаване на ПИИ съобразно приложените към него документи и декларирани данни, но документите по критерий 5 е допуснато да бъдат представени в срока по т. 5 от раздел 18. „Ред за оценяване на предложения за изпълнение на инвестиции“. Предлагаме този критерий да отпадне.</w:t>
            </w:r>
          </w:p>
          <w:p w:rsidR="00800A05" w:rsidRPr="00E26228" w:rsidRDefault="00800A05" w:rsidP="00800A05">
            <w:pPr>
              <w:rPr>
                <w:sz w:val="24"/>
              </w:rPr>
            </w:pPr>
          </w:p>
        </w:tc>
        <w:tc>
          <w:tcPr>
            <w:tcW w:w="556" w:type="pct"/>
            <w:tcBorders>
              <w:top w:val="nil"/>
              <w:left w:val="single" w:sz="4" w:space="0" w:color="auto"/>
              <w:bottom w:val="nil"/>
              <w:right w:val="single" w:sz="4" w:space="0" w:color="auto"/>
            </w:tcBorders>
          </w:tcPr>
          <w:p w:rsidR="00800A05" w:rsidRPr="00E26228" w:rsidRDefault="0083330C" w:rsidP="00E26228">
            <w:pPr>
              <w:spacing w:before="80" w:after="80"/>
              <w:rPr>
                <w:color w:val="FF0000"/>
                <w:sz w:val="24"/>
                <w:lang w:val="bg-BG"/>
              </w:rPr>
            </w:pPr>
            <w:r>
              <w:rPr>
                <w:color w:val="000000" w:themeColor="text1"/>
                <w:sz w:val="24"/>
                <w:lang w:val="bg-BG"/>
              </w:rPr>
              <w:t>Не се приема</w:t>
            </w:r>
          </w:p>
        </w:tc>
        <w:tc>
          <w:tcPr>
            <w:tcW w:w="1705" w:type="pct"/>
            <w:tcBorders>
              <w:top w:val="nil"/>
              <w:left w:val="single" w:sz="4" w:space="0" w:color="auto"/>
              <w:bottom w:val="nil"/>
              <w:right w:val="single" w:sz="4" w:space="0" w:color="auto"/>
            </w:tcBorders>
          </w:tcPr>
          <w:p w:rsidR="00800A05" w:rsidRPr="00E26228" w:rsidRDefault="00FF72CB" w:rsidP="00FF72CB">
            <w:pPr>
              <w:spacing w:before="80" w:after="80"/>
              <w:jc w:val="both"/>
              <w:rPr>
                <w:sz w:val="24"/>
                <w:lang w:val="bg-BG"/>
              </w:rPr>
            </w:pPr>
            <w:r w:rsidRPr="003C669A">
              <w:rPr>
                <w:sz w:val="24"/>
                <w:lang w:val="bg-BG"/>
              </w:rPr>
              <w:t>Съответният критерий за подбор има за цел да предостави предимство на кандидатите с предложения за изпълн</w:t>
            </w:r>
            <w:r w:rsidR="003C669A" w:rsidRPr="003C669A">
              <w:rPr>
                <w:sz w:val="24"/>
                <w:lang w:val="bg-BG"/>
              </w:rPr>
              <w:t>ение на инвестиции, които демон</w:t>
            </w:r>
            <w:r w:rsidRPr="003C669A">
              <w:rPr>
                <w:sz w:val="24"/>
                <w:lang w:val="bg-BG"/>
              </w:rPr>
              <w:t>стрират проектна готовност от гледна точка на ограниченията във в</w:t>
            </w:r>
            <w:r w:rsidR="003C669A">
              <w:rPr>
                <w:sz w:val="24"/>
                <w:lang w:val="bg-BG"/>
              </w:rPr>
              <w:t xml:space="preserve">ремевия график за разглеждане, </w:t>
            </w:r>
            <w:r w:rsidRPr="003C669A">
              <w:rPr>
                <w:sz w:val="24"/>
                <w:lang w:val="bg-BG"/>
              </w:rPr>
              <w:t>одо</w:t>
            </w:r>
            <w:r w:rsidR="003C669A" w:rsidRPr="003C669A">
              <w:rPr>
                <w:sz w:val="24"/>
                <w:lang w:val="bg-BG"/>
              </w:rPr>
              <w:t>брение</w:t>
            </w:r>
            <w:r w:rsidR="003C669A">
              <w:rPr>
                <w:sz w:val="24"/>
                <w:lang w:val="bg-BG"/>
              </w:rPr>
              <w:t xml:space="preserve"> и изпълнение</w:t>
            </w:r>
            <w:r w:rsidR="003C669A" w:rsidRPr="003C669A">
              <w:rPr>
                <w:sz w:val="24"/>
                <w:lang w:val="bg-BG"/>
              </w:rPr>
              <w:t xml:space="preserve"> на предложенията по НПВУ.</w:t>
            </w:r>
            <w:r w:rsidR="0083330C" w:rsidRPr="003C669A">
              <w:rPr>
                <w:sz w:val="24"/>
                <w:lang w:val="bg-BG"/>
              </w:rPr>
              <w:t xml:space="preserve"> </w:t>
            </w:r>
            <w:r w:rsidR="003C669A">
              <w:rPr>
                <w:sz w:val="24"/>
                <w:lang w:val="bg-BG"/>
              </w:rPr>
              <w:t xml:space="preserve">Критерият за подбор има дисциплиниращ ефект за </w:t>
            </w:r>
            <w:r w:rsidR="00CF70E8">
              <w:rPr>
                <w:sz w:val="24"/>
                <w:lang w:val="bg-BG"/>
              </w:rPr>
              <w:t>потенциалните получатели на помощта, приложим е за всички, като тежестта му е най-ниска спрямо останалите критерии по направлението.</w:t>
            </w:r>
          </w:p>
        </w:tc>
      </w:tr>
      <w:tr w:rsidR="00800A05" w:rsidRPr="00E26228" w:rsidTr="00176A7A">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13.</w:t>
            </w:r>
            <w:r w:rsidRPr="00E26228">
              <w:rPr>
                <w:sz w:val="24"/>
              </w:rPr>
              <w:tab/>
              <w:t>По процедурата не е предвиден минимален брой точки по критериите за подбор.</w:t>
            </w:r>
          </w:p>
          <w:p w:rsidR="00800A05" w:rsidRPr="00E26228" w:rsidRDefault="00800A05" w:rsidP="00800A05">
            <w:pPr>
              <w:rPr>
                <w:sz w:val="24"/>
              </w:rPr>
            </w:pPr>
          </w:p>
        </w:tc>
        <w:tc>
          <w:tcPr>
            <w:tcW w:w="556" w:type="pct"/>
            <w:tcBorders>
              <w:top w:val="nil"/>
              <w:left w:val="single" w:sz="4" w:space="0" w:color="auto"/>
              <w:bottom w:val="nil"/>
              <w:right w:val="single" w:sz="4" w:space="0" w:color="auto"/>
            </w:tcBorders>
          </w:tcPr>
          <w:p w:rsidR="00800A05" w:rsidRPr="0083330C" w:rsidRDefault="00CF70E8" w:rsidP="00800A05">
            <w:pPr>
              <w:spacing w:before="80" w:after="80"/>
              <w:rPr>
                <w:color w:val="000000" w:themeColor="text1"/>
                <w:sz w:val="24"/>
                <w:lang w:val="bg-BG"/>
              </w:rPr>
            </w:pPr>
            <w:r>
              <w:rPr>
                <w:color w:val="000000" w:themeColor="text1"/>
                <w:sz w:val="24"/>
                <w:lang w:val="bg-BG"/>
              </w:rPr>
              <w:t>П</w:t>
            </w:r>
            <w:r w:rsidR="00800A05" w:rsidRPr="0083330C">
              <w:rPr>
                <w:color w:val="000000" w:themeColor="text1"/>
                <w:sz w:val="24"/>
                <w:lang w:val="bg-BG"/>
              </w:rPr>
              <w:t>риема</w:t>
            </w:r>
            <w:r>
              <w:rPr>
                <w:color w:val="000000" w:themeColor="text1"/>
                <w:sz w:val="24"/>
                <w:lang w:val="bg-BG"/>
              </w:rPr>
              <w:t xml:space="preserve"> се</w:t>
            </w:r>
            <w:r w:rsidR="00E26228" w:rsidRPr="0083330C">
              <w:rPr>
                <w:color w:val="000000" w:themeColor="text1"/>
                <w:sz w:val="24"/>
                <w:lang w:val="bg-BG"/>
              </w:rPr>
              <w:t xml:space="preserve"> </w:t>
            </w:r>
          </w:p>
        </w:tc>
        <w:tc>
          <w:tcPr>
            <w:tcW w:w="1705" w:type="pct"/>
            <w:tcBorders>
              <w:top w:val="nil"/>
              <w:left w:val="single" w:sz="4" w:space="0" w:color="auto"/>
              <w:bottom w:val="nil"/>
              <w:right w:val="single" w:sz="4" w:space="0" w:color="auto"/>
            </w:tcBorders>
          </w:tcPr>
          <w:p w:rsidR="00CF70E8" w:rsidRPr="00CF70E8" w:rsidRDefault="00CF70E8" w:rsidP="00CF70E8">
            <w:pPr>
              <w:spacing w:before="80" w:after="80"/>
              <w:jc w:val="both"/>
              <w:rPr>
                <w:bCs/>
                <w:color w:val="000000" w:themeColor="text1"/>
                <w:sz w:val="24"/>
                <w:lang w:val="bg-BG"/>
              </w:rPr>
            </w:pPr>
            <w:r w:rsidRPr="00CF70E8">
              <w:rPr>
                <w:color w:val="000000" w:themeColor="text1"/>
                <w:sz w:val="24"/>
                <w:lang w:val="bg-BG"/>
              </w:rPr>
              <w:t>Предвиден е текст в Раздел „</w:t>
            </w:r>
            <w:bookmarkStart w:id="1" w:name="_Toc138409165"/>
            <w:r w:rsidRPr="00CF70E8">
              <w:rPr>
                <w:bCs/>
                <w:color w:val="000000" w:themeColor="text1"/>
                <w:sz w:val="24"/>
                <w:lang w:val="bg-BG"/>
              </w:rPr>
              <w:t>Критерии и методика за оценка на предложения за изпълнение на инвестиции</w:t>
            </w:r>
            <w:bookmarkEnd w:id="1"/>
            <w:r w:rsidRPr="00CF70E8">
              <w:rPr>
                <w:bCs/>
                <w:color w:val="000000" w:themeColor="text1"/>
                <w:sz w:val="24"/>
                <w:lang w:val="bg-BG"/>
              </w:rPr>
              <w:t>“ съгласно който се подпомагат проектни предложения получили н</w:t>
            </w:r>
            <w:r w:rsidR="00C047CB">
              <w:rPr>
                <w:bCs/>
                <w:color w:val="000000" w:themeColor="text1"/>
                <w:sz w:val="24"/>
                <w:lang w:val="bg-BG"/>
              </w:rPr>
              <w:t>ай-малко 5 точки.</w:t>
            </w:r>
          </w:p>
          <w:p w:rsidR="00800A05" w:rsidRPr="0083330C" w:rsidRDefault="00800A05" w:rsidP="007D3094">
            <w:pPr>
              <w:spacing w:before="80" w:after="80"/>
              <w:jc w:val="both"/>
              <w:rPr>
                <w:color w:val="000000" w:themeColor="text1"/>
                <w:sz w:val="24"/>
                <w:lang w:val="bg-BG"/>
              </w:rPr>
            </w:pPr>
          </w:p>
        </w:tc>
      </w:tr>
      <w:tr w:rsidR="00712D94" w:rsidRPr="00E26228" w:rsidTr="00176A7A">
        <w:tc>
          <w:tcPr>
            <w:tcW w:w="1057" w:type="pct"/>
            <w:tcBorders>
              <w:top w:val="nil"/>
              <w:left w:val="single" w:sz="4" w:space="0" w:color="auto"/>
              <w:bottom w:val="nil"/>
              <w:right w:val="single" w:sz="4" w:space="0" w:color="auto"/>
            </w:tcBorders>
          </w:tcPr>
          <w:p w:rsidR="00712D94" w:rsidRPr="00E26228" w:rsidRDefault="00712D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14.</w:t>
            </w:r>
            <w:r w:rsidRPr="00E26228">
              <w:rPr>
                <w:sz w:val="24"/>
              </w:rPr>
              <w:tab/>
              <w:t>Предлагаме в т. 10 от раздел 20 „Начин на подаване на предложения за изпълнение на инвестиции“ да бъде предоставена възможност за подписване на декларациите с КЕП.</w:t>
            </w:r>
          </w:p>
          <w:p w:rsidR="00712D94" w:rsidRPr="00E26228" w:rsidRDefault="00712D94" w:rsidP="00443207">
            <w:pPr>
              <w:spacing w:before="80" w:after="80"/>
              <w:jc w:val="both"/>
              <w:rPr>
                <w:sz w:val="24"/>
                <w:lang w:val="bg-BG"/>
              </w:rPr>
            </w:pPr>
          </w:p>
        </w:tc>
        <w:tc>
          <w:tcPr>
            <w:tcW w:w="556" w:type="pct"/>
            <w:tcBorders>
              <w:top w:val="nil"/>
              <w:left w:val="single" w:sz="4" w:space="0" w:color="auto"/>
              <w:bottom w:val="nil"/>
              <w:right w:val="single" w:sz="4" w:space="0" w:color="auto"/>
            </w:tcBorders>
          </w:tcPr>
          <w:p w:rsidR="00712D94" w:rsidRPr="00E26228" w:rsidRDefault="00E26228" w:rsidP="0036709D">
            <w:pPr>
              <w:spacing w:before="80" w:after="80"/>
              <w:rPr>
                <w:color w:val="FF0000"/>
                <w:sz w:val="24"/>
                <w:lang w:val="bg-BG"/>
              </w:rPr>
            </w:pPr>
            <w:r w:rsidRPr="003D5E27">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712D94" w:rsidRPr="00E26228" w:rsidRDefault="003D5E27" w:rsidP="0036709D">
            <w:pPr>
              <w:spacing w:before="80" w:after="80"/>
              <w:rPr>
                <w:sz w:val="24"/>
                <w:lang w:val="bg-BG"/>
              </w:rPr>
            </w:pPr>
            <w:r w:rsidRPr="0083330C">
              <w:rPr>
                <w:color w:val="000000" w:themeColor="text1"/>
                <w:sz w:val="24"/>
                <w:lang w:val="bg-BG"/>
              </w:rPr>
              <w:t>Извършена е корекция в текста.</w:t>
            </w:r>
          </w:p>
        </w:tc>
      </w:tr>
      <w:tr w:rsidR="00290797" w:rsidRPr="00E26228" w:rsidTr="00176A7A">
        <w:tc>
          <w:tcPr>
            <w:tcW w:w="1057" w:type="pct"/>
            <w:tcBorders>
              <w:top w:val="nil"/>
              <w:left w:val="single" w:sz="4" w:space="0" w:color="auto"/>
              <w:bottom w:val="nil"/>
              <w:right w:val="single" w:sz="4" w:space="0" w:color="auto"/>
            </w:tcBorders>
          </w:tcPr>
          <w:p w:rsidR="00290797" w:rsidRPr="00E26228" w:rsidRDefault="0029079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15.</w:t>
            </w:r>
            <w:r w:rsidRPr="00E26228">
              <w:rPr>
                <w:sz w:val="24"/>
              </w:rPr>
              <w:tab/>
              <w:t>В т. 9 от раздел 21.1„Списък с общи документи“, в изречение последно Приложение № 2 да се замени с Приложение № 1.</w:t>
            </w:r>
          </w:p>
          <w:p w:rsidR="00290797" w:rsidRPr="00E26228" w:rsidRDefault="00290797" w:rsidP="009D0794">
            <w:pPr>
              <w:spacing w:before="80" w:after="80"/>
              <w:jc w:val="both"/>
              <w:rPr>
                <w:sz w:val="24"/>
                <w:lang w:val="bg-BG"/>
              </w:rPr>
            </w:pPr>
          </w:p>
        </w:tc>
        <w:tc>
          <w:tcPr>
            <w:tcW w:w="556" w:type="pct"/>
            <w:tcBorders>
              <w:top w:val="nil"/>
              <w:left w:val="single" w:sz="4" w:space="0" w:color="auto"/>
              <w:bottom w:val="nil"/>
              <w:right w:val="single" w:sz="4" w:space="0" w:color="auto"/>
            </w:tcBorders>
          </w:tcPr>
          <w:p w:rsidR="00290797" w:rsidRPr="0083330C" w:rsidRDefault="00E26228" w:rsidP="0036709D">
            <w:pPr>
              <w:spacing w:before="80" w:after="80"/>
              <w:rPr>
                <w:color w:val="000000" w:themeColor="text1"/>
                <w:sz w:val="24"/>
                <w:lang w:val="bg-BG"/>
              </w:rPr>
            </w:pPr>
            <w:r w:rsidRPr="0083330C">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290797" w:rsidRDefault="003D5E27" w:rsidP="0036709D">
            <w:pPr>
              <w:spacing w:before="80" w:after="80"/>
              <w:rPr>
                <w:color w:val="000000" w:themeColor="text1"/>
                <w:sz w:val="24"/>
                <w:lang w:val="bg-BG"/>
              </w:rPr>
            </w:pPr>
            <w:r w:rsidRPr="0083330C">
              <w:rPr>
                <w:color w:val="000000" w:themeColor="text1"/>
                <w:sz w:val="24"/>
                <w:lang w:val="bg-BG"/>
              </w:rPr>
              <w:t>Редакцията е отразена.</w:t>
            </w:r>
          </w:p>
          <w:p w:rsidR="00CF70E8" w:rsidRPr="0083330C" w:rsidRDefault="00CF70E8" w:rsidP="0036709D">
            <w:pPr>
              <w:spacing w:before="80" w:after="80"/>
              <w:rPr>
                <w:color w:val="000000" w:themeColor="text1"/>
                <w:sz w:val="24"/>
                <w:lang w:val="bg-BG"/>
              </w:rPr>
            </w:pPr>
          </w:p>
        </w:tc>
      </w:tr>
      <w:tr w:rsidR="009D0794" w:rsidRPr="00E26228" w:rsidTr="00176A7A">
        <w:tc>
          <w:tcPr>
            <w:tcW w:w="1057" w:type="pct"/>
            <w:tcBorders>
              <w:top w:val="nil"/>
              <w:left w:val="single" w:sz="4" w:space="0" w:color="auto"/>
              <w:bottom w:val="nil"/>
              <w:right w:val="single" w:sz="4" w:space="0" w:color="auto"/>
            </w:tcBorders>
          </w:tcPr>
          <w:p w:rsidR="009D0794" w:rsidRPr="00E26228" w:rsidRDefault="009D07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CF70E8" w:rsidRDefault="00800A05" w:rsidP="00800A05">
            <w:pPr>
              <w:jc w:val="both"/>
              <w:rPr>
                <w:sz w:val="24"/>
                <w:lang w:val="en-US"/>
              </w:rPr>
            </w:pPr>
            <w:r w:rsidRPr="00CF70E8">
              <w:rPr>
                <w:sz w:val="24"/>
              </w:rPr>
              <w:t>16.</w:t>
            </w:r>
            <w:r w:rsidRPr="00CF70E8">
              <w:rPr>
                <w:sz w:val="24"/>
              </w:rPr>
              <w:tab/>
            </w:r>
            <w:r w:rsidRPr="000B77A5">
              <w:rPr>
                <w:sz w:val="24"/>
              </w:rPr>
              <w:t xml:space="preserve">Посочените точки 16-18 от раздел 24 „Процедура за уведомяване на одобрените кандидати и сключване на договори за предоставяне на безвъзмездна финансова помощ“ са свързани с установени нередности по проекти и това кога следва да бъде подписан административен договор с тези кандидати, по чиито ПИИ има сигнал за нередност, но не и на етап оценка на проектите. </w:t>
            </w:r>
            <w:r w:rsidRPr="000B77A5">
              <w:rPr>
                <w:sz w:val="24"/>
                <w:lang w:val="bg-BG"/>
              </w:rPr>
              <w:t>Но, това обстоятелство не е част от детайлните правила за оценка на ПИИ по НПВУ съгласно ПМС 114 от 8 юни 2022 г. В тази връзка, предлагаме детайлно да се посочи как ще се процедира, а именно по какъв начин кандидатите ще бъдат уведомени</w:t>
            </w:r>
            <w:r w:rsidRPr="00CF70E8">
              <w:rPr>
                <w:sz w:val="24"/>
                <w:lang w:val="bg-BG"/>
              </w:rPr>
              <w:t xml:space="preserve"> за наличие на нередност, за това кога ще подпишат административен договор, както и не е предвиден административен акт за тези ПИИ</w:t>
            </w:r>
            <w:r w:rsidRPr="00CF70E8">
              <w:rPr>
                <w:sz w:val="24"/>
              </w:rPr>
              <w:t xml:space="preserve">. </w:t>
            </w:r>
            <w:r w:rsidRPr="00CF70E8">
              <w:rPr>
                <w:sz w:val="24"/>
              </w:rPr>
              <w:lastRenderedPageBreak/>
              <w:t>В кой списък към оценителния доклад следва да бъдат включени тези ПИИ и в случай на приключване на сигнала за нередност след регламентирания период на договаряне на ПИИ по НПВУ, подлежи ли на сключване на административен договор и как ще бъде приключено административното производство на тези ПИИ. В тази връзка, предлагаме да бъде посочено и приложимото законодателство, свързано с изискванията за администриране на нередности.</w:t>
            </w:r>
          </w:p>
          <w:p w:rsidR="009D0794" w:rsidRPr="00CF70E8" w:rsidRDefault="009D0794" w:rsidP="00C07999">
            <w:pPr>
              <w:spacing w:before="80" w:after="80"/>
              <w:jc w:val="both"/>
              <w:rPr>
                <w:sz w:val="24"/>
                <w:lang w:val="bg-BG"/>
              </w:rPr>
            </w:pPr>
          </w:p>
        </w:tc>
        <w:tc>
          <w:tcPr>
            <w:tcW w:w="556" w:type="pct"/>
            <w:tcBorders>
              <w:top w:val="nil"/>
              <w:left w:val="single" w:sz="4" w:space="0" w:color="auto"/>
              <w:bottom w:val="nil"/>
              <w:right w:val="single" w:sz="4" w:space="0" w:color="auto"/>
            </w:tcBorders>
          </w:tcPr>
          <w:p w:rsidR="009D0794" w:rsidRPr="00CF70E8" w:rsidRDefault="00CF70E8" w:rsidP="00E26228">
            <w:pPr>
              <w:spacing w:before="80" w:after="80"/>
              <w:rPr>
                <w:color w:val="FF0000"/>
                <w:sz w:val="24"/>
                <w:lang w:val="bg-BG"/>
              </w:rPr>
            </w:pPr>
            <w:r w:rsidRPr="00CF70E8">
              <w:rPr>
                <w:sz w:val="24"/>
                <w:lang w:val="bg-BG"/>
              </w:rPr>
              <w:lastRenderedPageBreak/>
              <w:t>Не</w:t>
            </w:r>
            <w:r w:rsidR="00285FF1" w:rsidRPr="00CF70E8">
              <w:rPr>
                <w:sz w:val="24"/>
                <w:lang w:val="bg-BG"/>
              </w:rPr>
              <w:t xml:space="preserve"> се</w:t>
            </w:r>
            <w:r w:rsidRPr="00CF70E8">
              <w:rPr>
                <w:sz w:val="24"/>
                <w:lang w:val="bg-BG"/>
              </w:rPr>
              <w:t xml:space="preserve"> приема</w:t>
            </w:r>
          </w:p>
        </w:tc>
        <w:tc>
          <w:tcPr>
            <w:tcW w:w="1705" w:type="pct"/>
            <w:tcBorders>
              <w:top w:val="nil"/>
              <w:left w:val="single" w:sz="4" w:space="0" w:color="auto"/>
              <w:bottom w:val="nil"/>
              <w:right w:val="single" w:sz="4" w:space="0" w:color="auto"/>
            </w:tcBorders>
          </w:tcPr>
          <w:p w:rsidR="00CF70E8" w:rsidRPr="00CF70E8" w:rsidRDefault="00CF70E8" w:rsidP="00CF70E8">
            <w:pPr>
              <w:jc w:val="both"/>
              <w:rPr>
                <w:sz w:val="24"/>
              </w:rPr>
            </w:pPr>
            <w:r w:rsidRPr="00CF70E8">
              <w:rPr>
                <w:sz w:val="24"/>
              </w:rPr>
              <w:t>Администрирането на нередности следва да се извършва по един и същи начин без оглед на източника на финансиране.</w:t>
            </w:r>
          </w:p>
          <w:p w:rsidR="009D0794" w:rsidRPr="00E26228" w:rsidRDefault="009D0794" w:rsidP="0036709D">
            <w:pPr>
              <w:spacing w:before="80" w:after="80"/>
              <w:rPr>
                <w:sz w:val="24"/>
                <w:lang w:val="bg-BG"/>
              </w:rPr>
            </w:pPr>
          </w:p>
        </w:tc>
      </w:tr>
      <w:tr w:rsidR="009D0794" w:rsidRPr="00E26228" w:rsidTr="00176A7A">
        <w:tc>
          <w:tcPr>
            <w:tcW w:w="1057" w:type="pct"/>
            <w:tcBorders>
              <w:top w:val="nil"/>
              <w:left w:val="single" w:sz="4" w:space="0" w:color="auto"/>
              <w:bottom w:val="nil"/>
              <w:right w:val="single" w:sz="4" w:space="0" w:color="auto"/>
            </w:tcBorders>
          </w:tcPr>
          <w:p w:rsidR="009D0794" w:rsidRPr="00E26228" w:rsidRDefault="009D07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17.</w:t>
            </w:r>
            <w:r w:rsidRPr="00E26228">
              <w:rPr>
                <w:sz w:val="24"/>
              </w:rPr>
              <w:tab/>
              <w:t xml:space="preserve">За всички документи от раздел „Списък с общи документи“, където е предвидено да бъдат със срок не по-малко от 5 години, считано от датата на подаване на проектното предложение, </w:t>
            </w:r>
            <w:r w:rsidRPr="00F503A2">
              <w:rPr>
                <w:sz w:val="24"/>
              </w:rPr>
              <w:t xml:space="preserve">предлагаме да се промени, като посочения срок започва да тече от месеца предхождащ датата на подаване на проектното предложение, </w:t>
            </w:r>
            <w:r w:rsidRPr="00E26228">
              <w:rPr>
                <w:sz w:val="24"/>
              </w:rPr>
              <w:t>тъй като това създава допълнителна административна тежест за кандидатите. Опитът показва, че значителна част от тези документи са издадени няколко дни преди датата на кандидатстване, което в процес на оценка на проекта налага изискването на нов документ.</w:t>
            </w:r>
          </w:p>
          <w:p w:rsidR="009D0794" w:rsidRPr="00E26228" w:rsidRDefault="009D079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9D0794" w:rsidRPr="00E26228" w:rsidRDefault="00285FF1" w:rsidP="00E26228">
            <w:pPr>
              <w:spacing w:before="80" w:after="80"/>
              <w:rPr>
                <w:color w:val="FF0000"/>
                <w:sz w:val="24"/>
                <w:lang w:val="bg-BG"/>
              </w:rPr>
            </w:pPr>
            <w:r w:rsidRPr="00F503A2">
              <w:rPr>
                <w:sz w:val="24"/>
                <w:lang w:val="bg-BG"/>
              </w:rPr>
              <w:t>Приема се</w:t>
            </w:r>
          </w:p>
        </w:tc>
        <w:tc>
          <w:tcPr>
            <w:tcW w:w="1705" w:type="pct"/>
            <w:tcBorders>
              <w:top w:val="nil"/>
              <w:left w:val="single" w:sz="4" w:space="0" w:color="auto"/>
              <w:bottom w:val="nil"/>
              <w:right w:val="single" w:sz="4" w:space="0" w:color="auto"/>
            </w:tcBorders>
          </w:tcPr>
          <w:p w:rsidR="009D0794" w:rsidRPr="00F503A2" w:rsidRDefault="00F503A2" w:rsidP="0036709D">
            <w:pPr>
              <w:spacing w:before="80" w:after="80"/>
              <w:rPr>
                <w:sz w:val="24"/>
                <w:lang w:val="bg-BG"/>
              </w:rPr>
            </w:pPr>
            <w:r>
              <w:rPr>
                <w:sz w:val="24"/>
                <w:lang w:val="bg-BG"/>
              </w:rPr>
              <w:t>Нанесени са корекции, където е необходимо.</w:t>
            </w:r>
          </w:p>
        </w:tc>
      </w:tr>
      <w:tr w:rsidR="009D0794" w:rsidRPr="00E26228" w:rsidTr="00176A7A">
        <w:tc>
          <w:tcPr>
            <w:tcW w:w="1057" w:type="pct"/>
            <w:tcBorders>
              <w:top w:val="nil"/>
              <w:left w:val="single" w:sz="4" w:space="0" w:color="auto"/>
              <w:bottom w:val="nil"/>
              <w:right w:val="single" w:sz="4" w:space="0" w:color="auto"/>
            </w:tcBorders>
          </w:tcPr>
          <w:p w:rsidR="009D0794" w:rsidRPr="00E26228" w:rsidRDefault="009D079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18.</w:t>
            </w:r>
            <w:r w:rsidRPr="00E26228">
              <w:rPr>
                <w:sz w:val="24"/>
              </w:rPr>
              <w:tab/>
              <w:t>Предлагаме да се допълнят текстовете на т. 1 от раздел 14.3. „Недопустими разходи“ от УК, както следва:</w:t>
            </w:r>
          </w:p>
          <w:p w:rsidR="00800A05" w:rsidRPr="00E26228" w:rsidRDefault="00800A05" w:rsidP="00800A05">
            <w:pPr>
              <w:jc w:val="both"/>
              <w:rPr>
                <w:sz w:val="24"/>
              </w:rPr>
            </w:pPr>
            <w:r w:rsidRPr="00E26228">
              <w:rPr>
                <w:sz w:val="24"/>
              </w:rPr>
              <w:lastRenderedPageBreak/>
              <w:tab/>
              <w:t xml:space="preserve">„1. Разходи за закупуване и/или инсталиране на оборудване, машини, и съоръжения и специализирани транспортни средства втора употреба“. </w:t>
            </w:r>
          </w:p>
          <w:p w:rsidR="009D0794" w:rsidRPr="00E26228" w:rsidRDefault="009D0794"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9D0794" w:rsidRPr="00E26228" w:rsidRDefault="00285FF1" w:rsidP="00E26228">
            <w:pPr>
              <w:spacing w:before="80" w:after="80"/>
              <w:rPr>
                <w:color w:val="FF0000"/>
                <w:sz w:val="24"/>
                <w:lang w:val="bg-BG"/>
              </w:rPr>
            </w:pPr>
            <w:r w:rsidRPr="00F503A2">
              <w:rPr>
                <w:sz w:val="24"/>
                <w:lang w:val="bg-BG"/>
              </w:rPr>
              <w:lastRenderedPageBreak/>
              <w:t>Приема се</w:t>
            </w:r>
          </w:p>
        </w:tc>
        <w:tc>
          <w:tcPr>
            <w:tcW w:w="1705" w:type="pct"/>
            <w:tcBorders>
              <w:top w:val="nil"/>
              <w:left w:val="single" w:sz="4" w:space="0" w:color="auto"/>
              <w:bottom w:val="nil"/>
              <w:right w:val="single" w:sz="4" w:space="0" w:color="auto"/>
            </w:tcBorders>
          </w:tcPr>
          <w:p w:rsidR="009D0794" w:rsidRPr="00E26228" w:rsidRDefault="009D0794" w:rsidP="0036709D">
            <w:pPr>
              <w:spacing w:before="80" w:after="80"/>
              <w:rPr>
                <w:sz w:val="24"/>
                <w:lang w:val="bg-BG"/>
              </w:rPr>
            </w:pPr>
          </w:p>
        </w:tc>
      </w:tr>
      <w:tr w:rsidR="00290797" w:rsidRPr="00E26228" w:rsidTr="00480C20">
        <w:tc>
          <w:tcPr>
            <w:tcW w:w="1057" w:type="pct"/>
            <w:tcBorders>
              <w:top w:val="nil"/>
              <w:left w:val="single" w:sz="4" w:space="0" w:color="auto"/>
              <w:bottom w:val="nil"/>
              <w:right w:val="single" w:sz="4" w:space="0" w:color="auto"/>
            </w:tcBorders>
          </w:tcPr>
          <w:p w:rsidR="00290797" w:rsidRPr="00E26228" w:rsidRDefault="0029079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19.</w:t>
            </w:r>
            <w:r w:rsidRPr="00E26228">
              <w:rPr>
                <w:sz w:val="24"/>
              </w:rPr>
              <w:tab/>
              <w:t>В съответствие с</w:t>
            </w:r>
            <w:r w:rsidR="00FF72CB">
              <w:rPr>
                <w:sz w:val="24"/>
              </w:rPr>
              <w:t xml:space="preserve"> Решение № 592 от 21.08.2018 г</w:t>
            </w:r>
            <w:r w:rsidRPr="00E26228">
              <w:rPr>
                <w:sz w:val="24"/>
              </w:rPr>
              <w:t>. на Министерски</w:t>
            </w:r>
            <w:r w:rsidR="00FF72CB">
              <w:rPr>
                <w:sz w:val="24"/>
                <w:lang w:val="bg-BG"/>
              </w:rPr>
              <w:t>я</w:t>
            </w:r>
            <w:r w:rsidRPr="00E26228">
              <w:rPr>
                <w:sz w:val="24"/>
              </w:rPr>
              <w:t xml:space="preserve"> съвет, предлагаме в Приложение № 2 да се предвиди възможност за въвеждане на данни за банкова сметка, по която крайният получател желае да получи финансовото подпомагане.</w:t>
            </w:r>
          </w:p>
          <w:p w:rsidR="00290797" w:rsidRPr="00E26228" w:rsidRDefault="00290797" w:rsidP="00C22AE4">
            <w:pPr>
              <w:spacing w:before="80" w:after="80"/>
              <w:jc w:val="both"/>
              <w:rPr>
                <w:sz w:val="24"/>
                <w:lang w:val="bg-BG"/>
              </w:rPr>
            </w:pPr>
          </w:p>
        </w:tc>
        <w:tc>
          <w:tcPr>
            <w:tcW w:w="556" w:type="pct"/>
            <w:tcBorders>
              <w:top w:val="nil"/>
              <w:left w:val="single" w:sz="4" w:space="0" w:color="auto"/>
              <w:bottom w:val="nil"/>
              <w:right w:val="single" w:sz="4" w:space="0" w:color="auto"/>
            </w:tcBorders>
            <w:shd w:val="clear" w:color="auto" w:fill="auto"/>
          </w:tcPr>
          <w:p w:rsidR="00290797" w:rsidRPr="0092390C" w:rsidRDefault="00480C20" w:rsidP="00480C20">
            <w:pPr>
              <w:spacing w:before="80" w:after="80"/>
              <w:rPr>
                <w:color w:val="000000" w:themeColor="text1"/>
                <w:sz w:val="24"/>
                <w:lang w:val="bg-BG"/>
              </w:rPr>
            </w:pPr>
            <w:r w:rsidRPr="00480C20">
              <w:rPr>
                <w:color w:val="000000" w:themeColor="text1"/>
                <w:sz w:val="24"/>
                <w:lang w:val="bg-BG"/>
              </w:rPr>
              <w:t>Не се п</w:t>
            </w:r>
            <w:r w:rsidR="00CF70E8" w:rsidRPr="00480C20">
              <w:rPr>
                <w:color w:val="000000" w:themeColor="text1"/>
                <w:sz w:val="24"/>
                <w:lang w:val="bg-BG"/>
              </w:rPr>
              <w:t>риема се</w:t>
            </w:r>
          </w:p>
        </w:tc>
        <w:tc>
          <w:tcPr>
            <w:tcW w:w="1705" w:type="pct"/>
            <w:tcBorders>
              <w:top w:val="nil"/>
              <w:left w:val="single" w:sz="4" w:space="0" w:color="auto"/>
              <w:bottom w:val="nil"/>
              <w:right w:val="single" w:sz="4" w:space="0" w:color="auto"/>
            </w:tcBorders>
          </w:tcPr>
          <w:p w:rsidR="00290797" w:rsidRPr="00CF70E8" w:rsidRDefault="00CF70E8" w:rsidP="00FF72CB">
            <w:pPr>
              <w:spacing w:before="80" w:after="80"/>
              <w:jc w:val="both"/>
              <w:rPr>
                <w:color w:val="000000" w:themeColor="text1"/>
                <w:sz w:val="24"/>
              </w:rPr>
            </w:pPr>
            <w:r w:rsidRPr="00CF70E8">
              <w:rPr>
                <w:color w:val="000000" w:themeColor="text1"/>
                <w:sz w:val="24"/>
                <w:lang w:val="bg-BG"/>
              </w:rPr>
              <w:t>Преди сключване на договора за финансиране</w:t>
            </w:r>
            <w:r w:rsidRPr="00CF70E8">
              <w:rPr>
                <w:color w:val="000000" w:themeColor="text1"/>
                <w:sz w:val="24"/>
              </w:rPr>
              <w:t xml:space="preserve"> е предвидено</w:t>
            </w:r>
            <w:r w:rsidRPr="00CF70E8">
              <w:rPr>
                <w:color w:val="000000" w:themeColor="text1"/>
                <w:sz w:val="24"/>
                <w:lang w:val="bg-BG"/>
              </w:rPr>
              <w:t xml:space="preserve"> представянето на</w:t>
            </w:r>
            <w:r w:rsidRPr="00CF70E8">
              <w:rPr>
                <w:color w:val="000000" w:themeColor="text1"/>
                <w:sz w:val="24"/>
              </w:rPr>
              <w:t xml:space="preserve"> Финансова идентификация </w:t>
            </w:r>
            <w:r w:rsidRPr="00CF70E8">
              <w:rPr>
                <w:color w:val="000000" w:themeColor="text1"/>
                <w:sz w:val="24"/>
                <w:lang w:val="bg-BG"/>
              </w:rPr>
              <w:t xml:space="preserve">- </w:t>
            </w:r>
            <w:r w:rsidRPr="00CF70E8">
              <w:rPr>
                <w:color w:val="000000" w:themeColor="text1"/>
                <w:sz w:val="24"/>
              </w:rPr>
              <w:t xml:space="preserve">Приложение № 6 </w:t>
            </w:r>
            <w:r>
              <w:rPr>
                <w:color w:val="000000" w:themeColor="text1"/>
                <w:sz w:val="24"/>
              </w:rPr>
              <w:t>към Условията за изпълнение</w:t>
            </w:r>
            <w:r w:rsidR="0092390C" w:rsidRPr="0092390C">
              <w:rPr>
                <w:color w:val="000000" w:themeColor="text1"/>
                <w:sz w:val="24"/>
                <w:lang w:val="bg-BG"/>
              </w:rPr>
              <w:t xml:space="preserve">. </w:t>
            </w:r>
          </w:p>
        </w:tc>
      </w:tr>
      <w:tr w:rsidR="00C22AE4" w:rsidRPr="00E26228" w:rsidTr="00176A7A">
        <w:trPr>
          <w:trHeight w:val="539"/>
        </w:trPr>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b/>
                <w:sz w:val="24"/>
              </w:rPr>
            </w:pPr>
            <w:r w:rsidRPr="00E26228">
              <w:rPr>
                <w:b/>
                <w:sz w:val="24"/>
              </w:rPr>
              <w:t>По Условия за изпълнение:</w:t>
            </w:r>
          </w:p>
          <w:p w:rsidR="00800A05" w:rsidRPr="00E26228" w:rsidRDefault="00800A05" w:rsidP="00C22AE4">
            <w:pPr>
              <w:spacing w:before="80" w:after="80"/>
              <w:jc w:val="both"/>
              <w:rPr>
                <w:i/>
                <w:sz w:val="24"/>
                <w:lang w:val="bg-BG"/>
              </w:rPr>
            </w:pPr>
          </w:p>
          <w:p w:rsidR="00800A05" w:rsidRPr="00E26228" w:rsidRDefault="00800A05" w:rsidP="00800A05">
            <w:pPr>
              <w:jc w:val="both"/>
              <w:rPr>
                <w:sz w:val="24"/>
              </w:rPr>
            </w:pPr>
            <w:r w:rsidRPr="00E26228">
              <w:rPr>
                <w:sz w:val="24"/>
              </w:rPr>
              <w:t>20.</w:t>
            </w:r>
            <w:r w:rsidRPr="00E26228">
              <w:rPr>
                <w:sz w:val="24"/>
              </w:rPr>
              <w:tab/>
              <w:t>Предлагаме следното допълнение на текста на т. 1 от подраздел I. Срок за изпълнение на одобрения проект и срок за мониторинг към раздел А. Техническо изпълнение на проектите:</w:t>
            </w:r>
          </w:p>
          <w:p w:rsidR="00800A05" w:rsidRPr="00E26228" w:rsidRDefault="00800A05" w:rsidP="00800A05">
            <w:pPr>
              <w:jc w:val="both"/>
              <w:rPr>
                <w:sz w:val="24"/>
              </w:rPr>
            </w:pPr>
            <w:r w:rsidRPr="00E26228">
              <w:rPr>
                <w:sz w:val="24"/>
              </w:rPr>
              <w:t>„Одобреният проект се изпълнява в срок до 18 месеца считано от датата на подписването на договора, но не по-късно от 30 юни 2025 г.“.</w:t>
            </w:r>
          </w:p>
          <w:p w:rsidR="00800A05" w:rsidRPr="00E26228" w:rsidRDefault="00800A05" w:rsidP="00800A05">
            <w:pPr>
              <w:jc w:val="both"/>
              <w:rPr>
                <w:sz w:val="24"/>
              </w:rPr>
            </w:pPr>
            <w:r w:rsidRPr="00E26228">
              <w:rPr>
                <w:sz w:val="24"/>
              </w:rPr>
              <w:t>Съгласно раздел 17. Минимален и максимален срок за изпълнение на проекта от УК срокът за изпълнение не може да бъде по дълъг от 30 юни 2025 г.</w:t>
            </w:r>
          </w:p>
          <w:p w:rsidR="00C22AE4" w:rsidRPr="00E26228" w:rsidRDefault="00C22AE4"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92390C" w:rsidRDefault="00C22AE4" w:rsidP="0036709D">
            <w:pPr>
              <w:spacing w:before="80" w:after="80"/>
              <w:rPr>
                <w:color w:val="000000" w:themeColor="text1"/>
                <w:sz w:val="24"/>
                <w:lang w:val="bg-BG"/>
              </w:rPr>
            </w:pPr>
          </w:p>
          <w:p w:rsidR="00D61275" w:rsidRPr="0092390C" w:rsidRDefault="00D61275" w:rsidP="0036709D">
            <w:pPr>
              <w:spacing w:before="80" w:after="80"/>
              <w:rPr>
                <w:color w:val="000000" w:themeColor="text1"/>
                <w:sz w:val="24"/>
                <w:lang w:val="bg-BG"/>
              </w:rPr>
            </w:pPr>
          </w:p>
          <w:p w:rsidR="00D61275" w:rsidRPr="0092390C" w:rsidRDefault="00D61275" w:rsidP="0036709D">
            <w:pPr>
              <w:spacing w:before="80" w:after="80"/>
              <w:rPr>
                <w:color w:val="000000" w:themeColor="text1"/>
                <w:sz w:val="24"/>
                <w:lang w:val="bg-BG"/>
              </w:rPr>
            </w:pPr>
            <w:r w:rsidRPr="0092390C">
              <w:rPr>
                <w:color w:val="000000" w:themeColor="text1"/>
                <w:sz w:val="24"/>
                <w:lang w:val="bg-BG"/>
              </w:rPr>
              <w:t xml:space="preserve">Приема се </w:t>
            </w:r>
          </w:p>
        </w:tc>
        <w:tc>
          <w:tcPr>
            <w:tcW w:w="1705" w:type="pct"/>
            <w:tcBorders>
              <w:top w:val="nil"/>
              <w:left w:val="single" w:sz="4" w:space="0" w:color="auto"/>
              <w:bottom w:val="nil"/>
              <w:right w:val="single" w:sz="4" w:space="0" w:color="auto"/>
            </w:tcBorders>
          </w:tcPr>
          <w:p w:rsidR="00C22AE4" w:rsidRPr="0092390C" w:rsidRDefault="00C22AE4" w:rsidP="0036709D">
            <w:pPr>
              <w:spacing w:before="80" w:after="80"/>
              <w:rPr>
                <w:color w:val="000000" w:themeColor="text1"/>
                <w:sz w:val="24"/>
                <w:lang w:val="bg-BG"/>
              </w:rPr>
            </w:pPr>
          </w:p>
          <w:p w:rsidR="00D61275" w:rsidRPr="0092390C" w:rsidRDefault="00D61275" w:rsidP="0036709D">
            <w:pPr>
              <w:spacing w:before="80" w:after="80"/>
              <w:rPr>
                <w:color w:val="000000" w:themeColor="text1"/>
                <w:sz w:val="24"/>
                <w:lang w:val="bg-BG"/>
              </w:rPr>
            </w:pPr>
          </w:p>
          <w:p w:rsidR="00D61275" w:rsidRPr="0092390C" w:rsidRDefault="00702A87" w:rsidP="00702A87">
            <w:pPr>
              <w:spacing w:before="80" w:after="80"/>
              <w:rPr>
                <w:color w:val="000000" w:themeColor="text1"/>
                <w:sz w:val="24"/>
                <w:lang w:val="bg-BG"/>
              </w:rPr>
            </w:pPr>
            <w:r w:rsidRPr="0092390C">
              <w:rPr>
                <w:color w:val="000000" w:themeColor="text1"/>
                <w:sz w:val="24"/>
                <w:lang w:val="bg-BG"/>
              </w:rPr>
              <w:t>Създадена е точка 2 с предложения текст.</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C22AE4" w:rsidRDefault="00800A05" w:rsidP="00C22AE4">
            <w:pPr>
              <w:spacing w:before="80" w:after="80"/>
              <w:jc w:val="both"/>
              <w:rPr>
                <w:sz w:val="24"/>
              </w:rPr>
            </w:pPr>
            <w:r w:rsidRPr="00E26228">
              <w:rPr>
                <w:sz w:val="24"/>
              </w:rPr>
              <w:t>21.</w:t>
            </w:r>
            <w:r w:rsidRPr="00E26228">
              <w:rPr>
                <w:sz w:val="24"/>
              </w:rPr>
              <w:tab/>
              <w:t xml:space="preserve">Предлагаме текстовете за срока на мониторинг в подраздел I. Срок за изпълнение </w:t>
            </w:r>
            <w:r w:rsidRPr="00E26228">
              <w:rPr>
                <w:sz w:val="24"/>
              </w:rPr>
              <w:lastRenderedPageBreak/>
              <w:t>на одобрения проект и срок за мониторинг към раздел А. Техническо изпълнение на проектите да се прецизират по аналогия на процедура BG-RRP-6.004 „Инвестиции в технологична и екологична модернизация“.</w:t>
            </w:r>
          </w:p>
          <w:p w:rsidR="00702A87" w:rsidRPr="00E26228" w:rsidRDefault="00702A87"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C1595C" w:rsidRDefault="00285FF1" w:rsidP="00702A87">
            <w:pPr>
              <w:spacing w:before="80" w:after="80"/>
              <w:rPr>
                <w:color w:val="000000" w:themeColor="text1"/>
                <w:sz w:val="24"/>
                <w:lang w:val="bg-BG"/>
              </w:rPr>
            </w:pPr>
            <w:r w:rsidRPr="00C1595C">
              <w:rPr>
                <w:color w:val="000000" w:themeColor="text1"/>
                <w:sz w:val="24"/>
                <w:lang w:val="bg-BG"/>
              </w:rPr>
              <w:lastRenderedPageBreak/>
              <w:t>Приема се</w:t>
            </w:r>
          </w:p>
        </w:tc>
        <w:tc>
          <w:tcPr>
            <w:tcW w:w="1705" w:type="pct"/>
            <w:tcBorders>
              <w:top w:val="nil"/>
              <w:left w:val="single" w:sz="4" w:space="0" w:color="auto"/>
              <w:bottom w:val="nil"/>
              <w:right w:val="single" w:sz="4" w:space="0" w:color="auto"/>
            </w:tcBorders>
          </w:tcPr>
          <w:p w:rsidR="00C22AE4" w:rsidRPr="00C1595C" w:rsidRDefault="00702A87" w:rsidP="0036709D">
            <w:pPr>
              <w:spacing w:before="80" w:after="80"/>
              <w:rPr>
                <w:color w:val="000000" w:themeColor="text1"/>
                <w:sz w:val="24"/>
                <w:lang w:val="bg-BG"/>
              </w:rPr>
            </w:pPr>
            <w:r w:rsidRPr="00C1595C">
              <w:rPr>
                <w:color w:val="000000" w:themeColor="text1"/>
                <w:sz w:val="24"/>
                <w:lang w:val="bg-BG"/>
              </w:rPr>
              <w:t>Прецизирана е съобразно предложението.</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22.</w:t>
            </w:r>
            <w:r w:rsidRPr="00E26228">
              <w:rPr>
                <w:sz w:val="24"/>
              </w:rPr>
              <w:tab/>
              <w:t>В точка 1 от секция „Критерии за допустимост“ от подраздел II e цитирана препратка към т. 5 от подраздел I, но в подраздела няма точка 5. Същата препратка е посочена и в точка 2 от секция „Ангажименти и други задължения на КП</w:t>
            </w:r>
            <w:proofErr w:type="gramStart"/>
            <w:r w:rsidRPr="00E26228">
              <w:rPr>
                <w:sz w:val="24"/>
              </w:rPr>
              <w:t>“ от</w:t>
            </w:r>
            <w:proofErr w:type="gramEnd"/>
            <w:r w:rsidRPr="00E26228">
              <w:rPr>
                <w:sz w:val="24"/>
              </w:rPr>
              <w:t xml:space="preserve"> подраздел II. В тази връзка предлагаме да се направи препратка към т. 3 от подраздел I:</w:t>
            </w:r>
          </w:p>
          <w:p w:rsidR="00800A05" w:rsidRPr="0004712D" w:rsidRDefault="00800A05" w:rsidP="00800A05">
            <w:pPr>
              <w:jc w:val="both"/>
              <w:rPr>
                <w:sz w:val="24"/>
                <w:lang w:val="bg-BG"/>
              </w:rPr>
            </w:pPr>
            <w:r w:rsidRPr="00E26228">
              <w:rPr>
                <w:sz w:val="24"/>
              </w:rPr>
              <w:t xml:space="preserve">„1. За периода от датата на подаване на  предложението за изпълнение на инвестиции до изтичане на срока за мониторинг, посочен в т. 5 3 от подраздел I, раздел А, крайните получатели са длъжни да спазват критериите за допустимост, посочени в раздел 11.1. „Критерии за </w:t>
            </w:r>
            <w:r w:rsidRPr="0004712D">
              <w:rPr>
                <w:sz w:val="24"/>
                <w:lang w:val="bg-BG"/>
              </w:rPr>
              <w:t>допустимост на кандидатите</w:t>
            </w:r>
            <w:proofErr w:type="gramStart"/>
            <w:r w:rsidRPr="0004712D">
              <w:rPr>
                <w:sz w:val="24"/>
                <w:lang w:val="bg-BG"/>
              </w:rPr>
              <w:t>“ от</w:t>
            </w:r>
            <w:proofErr w:type="gramEnd"/>
            <w:r w:rsidRPr="0004712D">
              <w:rPr>
                <w:sz w:val="24"/>
                <w:lang w:val="bg-BG"/>
              </w:rPr>
              <w:t xml:space="preserve"> Условията за кандидатстване с изключение на т. 3“.</w:t>
            </w:r>
          </w:p>
          <w:p w:rsidR="00800A05" w:rsidRPr="0004712D" w:rsidRDefault="00800A05" w:rsidP="00800A05">
            <w:pPr>
              <w:jc w:val="both"/>
              <w:rPr>
                <w:sz w:val="24"/>
                <w:lang w:val="bg-BG"/>
              </w:rPr>
            </w:pPr>
            <w:r w:rsidRPr="0004712D">
              <w:rPr>
                <w:sz w:val="24"/>
                <w:lang w:val="bg-BG"/>
              </w:rPr>
              <w:t xml:space="preserve"> „2. Крайните получатели са длъжни за периода от сключване на  договор до изтичане на срока за мониторинг, посочен в т. 5 3, от подраздел I, раздел А да представят на ДФЗ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w:t>
            </w:r>
            <w:r w:rsidRPr="0004712D">
              <w:rPr>
                <w:sz w:val="24"/>
                <w:lang w:val="bg-BG"/>
              </w:rPr>
              <w:lastRenderedPageBreak/>
              <w:t>задължения на крайните получатели, произтичащи от отпуснатото подпомагане, в рамките на мониторинговия период“.</w:t>
            </w:r>
          </w:p>
          <w:p w:rsidR="00C22AE4" w:rsidRPr="00E26228" w:rsidRDefault="00C22AE4"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04712D" w:rsidRDefault="00285FF1" w:rsidP="00702A87">
            <w:pPr>
              <w:spacing w:before="80" w:after="80"/>
              <w:rPr>
                <w:color w:val="000000" w:themeColor="text1"/>
                <w:sz w:val="24"/>
                <w:lang w:val="bg-BG"/>
              </w:rPr>
            </w:pPr>
            <w:r w:rsidRPr="0004712D">
              <w:rPr>
                <w:color w:val="000000" w:themeColor="text1"/>
                <w:sz w:val="24"/>
                <w:lang w:val="bg-BG"/>
              </w:rPr>
              <w:lastRenderedPageBreak/>
              <w:t>Приема се</w:t>
            </w:r>
          </w:p>
        </w:tc>
        <w:tc>
          <w:tcPr>
            <w:tcW w:w="1705" w:type="pct"/>
            <w:tcBorders>
              <w:top w:val="nil"/>
              <w:left w:val="single" w:sz="4" w:space="0" w:color="auto"/>
              <w:bottom w:val="nil"/>
              <w:right w:val="single" w:sz="4" w:space="0" w:color="auto"/>
            </w:tcBorders>
          </w:tcPr>
          <w:p w:rsidR="00C22AE4" w:rsidRPr="0004712D" w:rsidRDefault="00702A87" w:rsidP="0004712D">
            <w:pPr>
              <w:spacing w:before="80" w:after="80"/>
              <w:jc w:val="both"/>
              <w:rPr>
                <w:color w:val="000000" w:themeColor="text1"/>
                <w:sz w:val="24"/>
                <w:lang w:val="bg-BG"/>
              </w:rPr>
            </w:pPr>
            <w:r w:rsidRPr="0004712D">
              <w:rPr>
                <w:color w:val="000000" w:themeColor="text1"/>
                <w:sz w:val="24"/>
                <w:lang w:val="bg-BG"/>
              </w:rPr>
              <w:t xml:space="preserve">Извършена е корекция на подраздел </w:t>
            </w:r>
            <w:r w:rsidRPr="0004712D">
              <w:rPr>
                <w:color w:val="000000" w:themeColor="text1"/>
                <w:sz w:val="24"/>
                <w:lang w:val="en-US"/>
              </w:rPr>
              <w:t>I</w:t>
            </w:r>
            <w:r w:rsidRPr="0004712D">
              <w:rPr>
                <w:color w:val="000000" w:themeColor="text1"/>
                <w:sz w:val="24"/>
                <w:lang w:val="bg-BG"/>
              </w:rPr>
              <w:t>, с посочен срок на мо</w:t>
            </w:r>
            <w:r w:rsidR="0004712D" w:rsidRPr="0004712D">
              <w:rPr>
                <w:color w:val="000000" w:themeColor="text1"/>
                <w:sz w:val="24"/>
                <w:lang w:val="bg-BG"/>
              </w:rPr>
              <w:t>н</w:t>
            </w:r>
            <w:r w:rsidRPr="0004712D">
              <w:rPr>
                <w:color w:val="000000" w:themeColor="text1"/>
                <w:sz w:val="24"/>
                <w:lang w:val="bg-BG"/>
              </w:rPr>
              <w:t>и</w:t>
            </w:r>
            <w:r w:rsidR="0004712D" w:rsidRPr="0004712D">
              <w:rPr>
                <w:color w:val="000000" w:themeColor="text1"/>
                <w:sz w:val="24"/>
                <w:lang w:val="bg-BG"/>
              </w:rPr>
              <w:t>т</w:t>
            </w:r>
            <w:r w:rsidRPr="0004712D">
              <w:rPr>
                <w:color w:val="000000" w:themeColor="text1"/>
                <w:sz w:val="24"/>
                <w:lang w:val="bg-BG"/>
              </w:rPr>
              <w:t>оринг в нова т. 5, което съответства с препратките в текстовете от Условията за изпълнение.</w:t>
            </w:r>
          </w:p>
        </w:tc>
      </w:tr>
      <w:tr w:rsidR="00290797" w:rsidRPr="00E26228" w:rsidTr="00176A7A">
        <w:tc>
          <w:tcPr>
            <w:tcW w:w="1057" w:type="pct"/>
            <w:tcBorders>
              <w:top w:val="nil"/>
              <w:left w:val="single" w:sz="4" w:space="0" w:color="auto"/>
              <w:bottom w:val="nil"/>
              <w:right w:val="single" w:sz="4" w:space="0" w:color="auto"/>
            </w:tcBorders>
          </w:tcPr>
          <w:p w:rsidR="00290797" w:rsidRPr="00E26228" w:rsidRDefault="00290797"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04712D" w:rsidRDefault="00800A05" w:rsidP="00800A05">
            <w:pPr>
              <w:jc w:val="both"/>
              <w:rPr>
                <w:color w:val="000000" w:themeColor="text1"/>
                <w:sz w:val="24"/>
              </w:rPr>
            </w:pPr>
            <w:r w:rsidRPr="0004712D">
              <w:rPr>
                <w:color w:val="000000" w:themeColor="text1"/>
                <w:sz w:val="24"/>
              </w:rPr>
              <w:t>23.</w:t>
            </w:r>
            <w:r w:rsidRPr="0004712D">
              <w:rPr>
                <w:color w:val="000000" w:themeColor="text1"/>
                <w:sz w:val="24"/>
              </w:rPr>
              <w:tab/>
              <w:t>Предлагаме да се ревизират текстовете на точка 5 от подраздел II относно сроковете за съхранение на документи от страна</w:t>
            </w:r>
            <w:r w:rsidR="0004712D" w:rsidRPr="0004712D">
              <w:rPr>
                <w:color w:val="000000" w:themeColor="text1"/>
                <w:sz w:val="24"/>
              </w:rPr>
              <w:t xml:space="preserve"> на КП след като се уточни дали</w:t>
            </w:r>
            <w:r w:rsidRPr="0004712D">
              <w:rPr>
                <w:color w:val="000000" w:themeColor="text1"/>
                <w:sz w:val="24"/>
              </w:rPr>
              <w:t xml:space="preserve"> т. 2 от подраздел I е относима към КП или към администратора на помощта. В случай че изискването на т. 2 от подраздел I не е приложимо за КП, то тогава в текстовете на т. 5 от подраздел II да се направи препратка към т. 3 от подраздел I.</w:t>
            </w:r>
          </w:p>
          <w:p w:rsidR="00290797" w:rsidRPr="0004712D" w:rsidRDefault="00290797" w:rsidP="0036709D">
            <w:pPr>
              <w:spacing w:before="80" w:after="80"/>
              <w:jc w:val="both"/>
              <w:rPr>
                <w:color w:val="000000" w:themeColor="text1"/>
                <w:sz w:val="24"/>
                <w:lang w:val="bg-BG"/>
              </w:rPr>
            </w:pPr>
          </w:p>
        </w:tc>
        <w:tc>
          <w:tcPr>
            <w:tcW w:w="556" w:type="pct"/>
            <w:tcBorders>
              <w:top w:val="nil"/>
              <w:left w:val="single" w:sz="4" w:space="0" w:color="auto"/>
              <w:bottom w:val="nil"/>
              <w:right w:val="single" w:sz="4" w:space="0" w:color="auto"/>
            </w:tcBorders>
          </w:tcPr>
          <w:p w:rsidR="00290797" w:rsidRPr="0004712D" w:rsidRDefault="00285FF1" w:rsidP="000332F1">
            <w:pPr>
              <w:spacing w:before="80" w:after="80"/>
              <w:rPr>
                <w:color w:val="000000" w:themeColor="text1"/>
                <w:sz w:val="24"/>
                <w:lang w:val="bg-BG"/>
              </w:rPr>
            </w:pPr>
            <w:r w:rsidRPr="0004712D">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290797" w:rsidRPr="0004712D" w:rsidRDefault="000332F1" w:rsidP="0036709D">
            <w:pPr>
              <w:spacing w:before="80" w:after="80"/>
              <w:rPr>
                <w:color w:val="000000" w:themeColor="text1"/>
                <w:sz w:val="24"/>
                <w:lang w:val="bg-BG"/>
              </w:rPr>
            </w:pPr>
            <w:r w:rsidRPr="0004712D">
              <w:rPr>
                <w:color w:val="000000" w:themeColor="text1"/>
                <w:sz w:val="24"/>
                <w:lang w:val="bg-BG"/>
              </w:rPr>
              <w:t>Извършена е корекция.</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24.</w:t>
            </w:r>
            <w:r w:rsidRPr="00E26228">
              <w:rPr>
                <w:sz w:val="24"/>
              </w:rPr>
              <w:tab/>
              <w:t>Предлагаме точка 6.6 от подраздел II да стане т. 7 със следния текст:</w:t>
            </w:r>
          </w:p>
          <w:p w:rsidR="00800A05" w:rsidRPr="00480C20" w:rsidRDefault="00800A05" w:rsidP="00800A05">
            <w:pPr>
              <w:jc w:val="both"/>
              <w:rPr>
                <w:sz w:val="24"/>
                <w:lang w:val="bg-BG"/>
              </w:rPr>
            </w:pPr>
            <w:r w:rsidRPr="00480C20">
              <w:rPr>
                <w:sz w:val="24"/>
                <w:lang w:val="bg-BG"/>
              </w:rPr>
              <w:t>„7. КП се задължават от датата на сключване на договора за финансиране до изтичане на срока за мониторинг, посочен в  т. 3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p>
          <w:p w:rsidR="00800A05" w:rsidRPr="00E26228" w:rsidRDefault="00800A05" w:rsidP="00800A05">
            <w:pPr>
              <w:jc w:val="both"/>
              <w:rPr>
                <w:sz w:val="24"/>
              </w:rPr>
            </w:pPr>
            <w:r w:rsidRPr="00E26228">
              <w:rPr>
                <w:sz w:val="24"/>
              </w:rPr>
              <w:t>Сроковете посочени в т. 6 са относими само за задължения свързани с финансираните активи.</w:t>
            </w:r>
          </w:p>
          <w:p w:rsidR="00800A05" w:rsidRPr="00E26228" w:rsidRDefault="00800A05" w:rsidP="00800A05">
            <w:pPr>
              <w:jc w:val="both"/>
              <w:rPr>
                <w:sz w:val="24"/>
              </w:rPr>
            </w:pPr>
            <w:r w:rsidRPr="00E26228">
              <w:rPr>
                <w:sz w:val="24"/>
              </w:rPr>
              <w:lastRenderedPageBreak/>
              <w:t>Също така предлагаме да отпадне т.7, тъй като сроковете и задълженията за мерките за информиране и публичност са посочени в раздел В. Мерки за информиране и публичност и същите се различават.</w:t>
            </w:r>
          </w:p>
          <w:p w:rsidR="00C22AE4" w:rsidRPr="00E26228" w:rsidRDefault="00C22AE4"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FF72CB" w:rsidRDefault="00285FF1" w:rsidP="000332F1">
            <w:pPr>
              <w:spacing w:before="80" w:after="80"/>
              <w:rPr>
                <w:sz w:val="24"/>
                <w:lang w:val="bg-BG"/>
              </w:rPr>
            </w:pPr>
            <w:r w:rsidRPr="00FF72CB">
              <w:rPr>
                <w:sz w:val="24"/>
                <w:lang w:val="bg-BG"/>
              </w:rPr>
              <w:lastRenderedPageBreak/>
              <w:t>Приема се</w:t>
            </w:r>
          </w:p>
        </w:tc>
        <w:tc>
          <w:tcPr>
            <w:tcW w:w="1705" w:type="pct"/>
            <w:tcBorders>
              <w:top w:val="nil"/>
              <w:left w:val="single" w:sz="4" w:space="0" w:color="auto"/>
              <w:bottom w:val="nil"/>
              <w:right w:val="single" w:sz="4" w:space="0" w:color="auto"/>
            </w:tcBorders>
          </w:tcPr>
          <w:p w:rsidR="00C22AE4" w:rsidRPr="00FF72CB" w:rsidRDefault="000332F1" w:rsidP="0036709D">
            <w:pPr>
              <w:spacing w:before="80" w:after="80"/>
              <w:rPr>
                <w:sz w:val="24"/>
                <w:lang w:val="bg-BG"/>
              </w:rPr>
            </w:pPr>
            <w:r w:rsidRPr="00FF72CB">
              <w:rPr>
                <w:sz w:val="24"/>
                <w:lang w:val="bg-BG"/>
              </w:rPr>
              <w:t>Корекцията е отразена.</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04712D" w:rsidRDefault="00800A05" w:rsidP="00800A05">
            <w:pPr>
              <w:jc w:val="both"/>
              <w:rPr>
                <w:color w:val="000000" w:themeColor="text1"/>
                <w:sz w:val="24"/>
              </w:rPr>
            </w:pPr>
            <w:r w:rsidRPr="0004712D">
              <w:rPr>
                <w:color w:val="000000" w:themeColor="text1"/>
                <w:sz w:val="24"/>
              </w:rPr>
              <w:t>25.</w:t>
            </w:r>
            <w:r w:rsidRPr="0004712D">
              <w:rPr>
                <w:color w:val="000000" w:themeColor="text1"/>
                <w:sz w:val="24"/>
              </w:rPr>
              <w:tab/>
              <w:t>Във връзка с горепосочените мотиви предлагаме т. 6.8 от подраздел II да стане т. 8 със следния текст:</w:t>
            </w:r>
          </w:p>
          <w:p w:rsidR="00800A05" w:rsidRPr="0004712D" w:rsidRDefault="00800A05" w:rsidP="00800A05">
            <w:pPr>
              <w:jc w:val="both"/>
              <w:rPr>
                <w:color w:val="000000" w:themeColor="text1"/>
                <w:sz w:val="24"/>
              </w:rPr>
            </w:pPr>
            <w:r w:rsidRPr="0004712D">
              <w:rPr>
                <w:color w:val="000000" w:themeColor="text1"/>
                <w:sz w:val="24"/>
              </w:rPr>
              <w:t>„8. КП се задължават от датата на сключване на договора за финансиране до изтичане на срока за мониторинг, посочен в  т. 3 от подраздел I, раздел А, да спазват и други свои задължения, посочени в договора или в приложим нормативен акт“.</w:t>
            </w:r>
          </w:p>
          <w:p w:rsidR="00800A05" w:rsidRPr="0004712D" w:rsidRDefault="00800A05" w:rsidP="00800A05">
            <w:pPr>
              <w:jc w:val="both"/>
              <w:rPr>
                <w:color w:val="000000" w:themeColor="text1"/>
                <w:sz w:val="24"/>
              </w:rPr>
            </w:pPr>
            <w:r w:rsidRPr="0004712D">
              <w:rPr>
                <w:color w:val="000000" w:themeColor="text1"/>
                <w:sz w:val="24"/>
              </w:rPr>
              <w:t>Съответно точки 7 и 7.1 да се преномерират на 9 и 9.1.</w:t>
            </w:r>
          </w:p>
          <w:p w:rsidR="00C22AE4" w:rsidRPr="0004712D" w:rsidRDefault="00C22AE4" w:rsidP="00C22AE4">
            <w:pPr>
              <w:spacing w:before="80" w:after="80"/>
              <w:jc w:val="both"/>
              <w:rPr>
                <w:color w:val="000000" w:themeColor="text1"/>
                <w:sz w:val="24"/>
                <w:lang w:val="bg-BG"/>
              </w:rPr>
            </w:pPr>
          </w:p>
        </w:tc>
        <w:tc>
          <w:tcPr>
            <w:tcW w:w="556" w:type="pct"/>
            <w:tcBorders>
              <w:top w:val="nil"/>
              <w:left w:val="single" w:sz="4" w:space="0" w:color="auto"/>
              <w:bottom w:val="nil"/>
              <w:right w:val="single" w:sz="4" w:space="0" w:color="auto"/>
            </w:tcBorders>
          </w:tcPr>
          <w:p w:rsidR="00C22AE4" w:rsidRPr="0004712D" w:rsidRDefault="00285FF1" w:rsidP="000332F1">
            <w:pPr>
              <w:spacing w:before="80" w:after="80"/>
              <w:rPr>
                <w:color w:val="000000" w:themeColor="text1"/>
                <w:sz w:val="24"/>
                <w:lang w:val="bg-BG"/>
              </w:rPr>
            </w:pPr>
            <w:r w:rsidRPr="0004712D">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C22AE4" w:rsidRPr="0004712D" w:rsidRDefault="000332F1" w:rsidP="00533EDF">
            <w:pPr>
              <w:spacing w:before="80" w:after="80"/>
              <w:jc w:val="both"/>
              <w:rPr>
                <w:color w:val="000000" w:themeColor="text1"/>
                <w:sz w:val="24"/>
                <w:lang w:val="bg-BG"/>
              </w:rPr>
            </w:pPr>
            <w:r w:rsidRPr="0004712D">
              <w:rPr>
                <w:color w:val="000000" w:themeColor="text1"/>
                <w:sz w:val="24"/>
                <w:lang w:val="bg-BG"/>
              </w:rPr>
              <w:t xml:space="preserve">Извършена е редакция, като предложената т. 3 от подрадел </w:t>
            </w:r>
            <w:r w:rsidRPr="0004712D">
              <w:rPr>
                <w:color w:val="000000" w:themeColor="text1"/>
                <w:sz w:val="24"/>
              </w:rPr>
              <w:t>I, раздел А</w:t>
            </w:r>
            <w:r w:rsidRPr="0004712D">
              <w:rPr>
                <w:color w:val="000000" w:themeColor="text1"/>
                <w:sz w:val="24"/>
                <w:lang w:val="bg-BG"/>
              </w:rPr>
              <w:t xml:space="preserve"> е редактирана с т. 5, във връзка с приета бележка по предложение 21 по-горе.</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26.</w:t>
            </w:r>
            <w:r w:rsidRPr="00E26228">
              <w:rPr>
                <w:sz w:val="24"/>
              </w:rPr>
              <w:tab/>
              <w:t>В точка 3 от  раздел Б. Финансово изпълнение на проектите и плащане има допусната техническа грешка, като предлагаме следната корекция:</w:t>
            </w:r>
          </w:p>
          <w:p w:rsidR="00800A05" w:rsidRPr="00E26228" w:rsidRDefault="00800A05" w:rsidP="00800A05">
            <w:pPr>
              <w:jc w:val="both"/>
              <w:rPr>
                <w:sz w:val="24"/>
              </w:rPr>
            </w:pPr>
            <w:r w:rsidRPr="00E26228">
              <w:rPr>
                <w:sz w:val="24"/>
              </w:rPr>
              <w:t>„3. Междинно плащане е допустимо не повече от един пъти за периода на изпълнение на проекта“.</w:t>
            </w:r>
          </w:p>
          <w:p w:rsidR="00C22AE4" w:rsidRPr="00E26228" w:rsidRDefault="00C22AE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A51F6C" w:rsidRDefault="00285FF1" w:rsidP="00077236">
            <w:pPr>
              <w:spacing w:before="80" w:after="80"/>
              <w:rPr>
                <w:sz w:val="24"/>
                <w:lang w:val="bg-BG"/>
              </w:rPr>
            </w:pPr>
            <w:r w:rsidRPr="00A51F6C">
              <w:rPr>
                <w:sz w:val="24"/>
                <w:lang w:val="bg-BG"/>
              </w:rPr>
              <w:t>Приема се</w:t>
            </w:r>
          </w:p>
        </w:tc>
        <w:tc>
          <w:tcPr>
            <w:tcW w:w="1705" w:type="pct"/>
            <w:tcBorders>
              <w:top w:val="nil"/>
              <w:left w:val="single" w:sz="4" w:space="0" w:color="auto"/>
              <w:bottom w:val="nil"/>
              <w:right w:val="single" w:sz="4" w:space="0" w:color="auto"/>
            </w:tcBorders>
          </w:tcPr>
          <w:p w:rsidR="00C22AE4" w:rsidRPr="00A51F6C" w:rsidRDefault="00077236" w:rsidP="0036709D">
            <w:pPr>
              <w:spacing w:before="80" w:after="80"/>
              <w:rPr>
                <w:sz w:val="24"/>
                <w:lang w:val="bg-BG"/>
              </w:rPr>
            </w:pPr>
            <w:r w:rsidRPr="00A51F6C">
              <w:rPr>
                <w:sz w:val="24"/>
                <w:lang w:val="bg-BG"/>
              </w:rPr>
              <w:t>Техническата грешка е отстранена.</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27.</w:t>
            </w:r>
            <w:r w:rsidRPr="00E26228">
              <w:rPr>
                <w:sz w:val="24"/>
              </w:rPr>
              <w:tab/>
              <w:t>Предлагаме да се коригира цитираната в т.11 от раздел Г. Приложения към Условията за изпълнение препратка, както следва:</w:t>
            </w:r>
          </w:p>
          <w:p w:rsidR="00800A05" w:rsidRPr="00E26228" w:rsidRDefault="00800A05" w:rsidP="00800A05">
            <w:pPr>
              <w:jc w:val="both"/>
              <w:rPr>
                <w:sz w:val="24"/>
              </w:rPr>
            </w:pPr>
            <w:r w:rsidRPr="00E26228">
              <w:rPr>
                <w:sz w:val="24"/>
              </w:rPr>
              <w:lastRenderedPageBreak/>
              <w:t>„11. Самооценка за спазване на принципите и основните изисквания към изпълнението на МВУ съгласно Регламент (ЕС) 2021/241 (принципа за ненасяне на значителна вреда) – Формуляр за самооценка и Инструкции за попълване съгласно Приложение № 5 3 към УК“.</w:t>
            </w:r>
          </w:p>
          <w:p w:rsidR="00800A05" w:rsidRPr="00E26228" w:rsidRDefault="00800A05" w:rsidP="00800A05">
            <w:pPr>
              <w:jc w:val="both"/>
              <w:rPr>
                <w:sz w:val="24"/>
              </w:rPr>
            </w:pPr>
            <w:r w:rsidRPr="00E26228">
              <w:rPr>
                <w:sz w:val="24"/>
              </w:rPr>
              <w:t>Съгласно Условията за кандидатстване приложението за самооценка е под номер 3.</w:t>
            </w:r>
          </w:p>
          <w:p w:rsidR="00C22AE4" w:rsidRPr="00E26228" w:rsidRDefault="00C22AE4" w:rsidP="0036709D">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04712D" w:rsidRDefault="00285FF1" w:rsidP="000341F5">
            <w:pPr>
              <w:spacing w:before="80" w:after="80"/>
              <w:rPr>
                <w:color w:val="000000" w:themeColor="text1"/>
                <w:sz w:val="24"/>
                <w:lang w:val="bg-BG"/>
              </w:rPr>
            </w:pPr>
            <w:r w:rsidRPr="0004712D">
              <w:rPr>
                <w:color w:val="000000" w:themeColor="text1"/>
                <w:sz w:val="24"/>
                <w:lang w:val="bg-BG"/>
              </w:rPr>
              <w:lastRenderedPageBreak/>
              <w:t>Приема се</w:t>
            </w:r>
          </w:p>
        </w:tc>
        <w:tc>
          <w:tcPr>
            <w:tcW w:w="1705" w:type="pct"/>
            <w:tcBorders>
              <w:top w:val="nil"/>
              <w:left w:val="single" w:sz="4" w:space="0" w:color="auto"/>
              <w:bottom w:val="nil"/>
              <w:right w:val="single" w:sz="4" w:space="0" w:color="auto"/>
            </w:tcBorders>
          </w:tcPr>
          <w:p w:rsidR="00C22AE4" w:rsidRPr="0004712D" w:rsidRDefault="000341F5" w:rsidP="0036709D">
            <w:pPr>
              <w:spacing w:before="80" w:after="80"/>
              <w:rPr>
                <w:color w:val="000000" w:themeColor="text1"/>
                <w:sz w:val="24"/>
                <w:lang w:val="bg-BG"/>
              </w:rPr>
            </w:pPr>
            <w:r w:rsidRPr="0004712D">
              <w:rPr>
                <w:color w:val="000000" w:themeColor="text1"/>
                <w:sz w:val="24"/>
                <w:lang w:val="bg-BG"/>
              </w:rPr>
              <w:t>Промяна в номера на приложението е отразена.</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28.</w:t>
            </w:r>
            <w:r w:rsidRPr="00E26228">
              <w:rPr>
                <w:sz w:val="24"/>
              </w:rPr>
              <w:tab/>
              <w:t>Предлагаме да отпаднат точки 2 и 3 от раздел А. Общи документи от приложение № 7 „Документи за междинно и окончателно плащане“, тъй като съгласно УК не са посочени като допустими кандидати юридическите лица, регистрирани по Закона за вероизповеданията и юридическите лица, създадени по Закона за Селскостопанската академия.</w:t>
            </w:r>
          </w:p>
          <w:p w:rsidR="00C22AE4" w:rsidRPr="00E26228" w:rsidRDefault="00C22AE4" w:rsidP="00C22AE4">
            <w:pPr>
              <w:spacing w:before="80" w:after="80"/>
              <w:jc w:val="both"/>
              <w:rPr>
                <w:sz w:val="24"/>
                <w:lang w:val="bg-BG"/>
              </w:rPr>
            </w:pPr>
          </w:p>
        </w:tc>
        <w:tc>
          <w:tcPr>
            <w:tcW w:w="556" w:type="pct"/>
            <w:tcBorders>
              <w:top w:val="nil"/>
              <w:left w:val="single" w:sz="4" w:space="0" w:color="auto"/>
              <w:bottom w:val="nil"/>
              <w:right w:val="single" w:sz="4" w:space="0" w:color="auto"/>
            </w:tcBorders>
          </w:tcPr>
          <w:p w:rsidR="00C22AE4" w:rsidRPr="0004712D" w:rsidRDefault="00285FF1" w:rsidP="00A81A08">
            <w:pPr>
              <w:spacing w:before="80" w:after="80"/>
              <w:rPr>
                <w:color w:val="000000" w:themeColor="text1"/>
                <w:sz w:val="24"/>
                <w:lang w:val="bg-BG"/>
              </w:rPr>
            </w:pPr>
            <w:r w:rsidRPr="0004712D">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C22AE4" w:rsidRPr="0004712D" w:rsidRDefault="00A81A08" w:rsidP="0036709D">
            <w:pPr>
              <w:spacing w:before="80" w:after="80"/>
              <w:rPr>
                <w:color w:val="000000" w:themeColor="text1"/>
                <w:sz w:val="24"/>
                <w:lang w:val="bg-BG"/>
              </w:rPr>
            </w:pPr>
            <w:r w:rsidRPr="0004712D">
              <w:rPr>
                <w:color w:val="000000" w:themeColor="text1"/>
                <w:sz w:val="24"/>
                <w:lang w:val="bg-BG"/>
              </w:rPr>
              <w:t>Редакцията е отразена.</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04712D" w:rsidRDefault="00800A05" w:rsidP="00800A05">
            <w:pPr>
              <w:jc w:val="both"/>
              <w:rPr>
                <w:color w:val="000000" w:themeColor="text1"/>
                <w:sz w:val="24"/>
              </w:rPr>
            </w:pPr>
            <w:r w:rsidRPr="0004712D">
              <w:rPr>
                <w:color w:val="000000" w:themeColor="text1"/>
                <w:sz w:val="24"/>
              </w:rPr>
              <w:t>29.</w:t>
            </w:r>
            <w:r w:rsidRPr="0004712D">
              <w:rPr>
                <w:color w:val="000000" w:themeColor="text1"/>
                <w:sz w:val="24"/>
              </w:rPr>
              <w:tab/>
              <w:t>В точка 14 от същия раздел следва да се цитира номера на приложението от УК, в настоящия случай № 3.</w:t>
            </w:r>
          </w:p>
          <w:p w:rsidR="00C22AE4" w:rsidRPr="0004712D" w:rsidRDefault="00C22AE4" w:rsidP="0036709D">
            <w:pPr>
              <w:spacing w:before="80" w:after="80"/>
              <w:jc w:val="both"/>
              <w:rPr>
                <w:color w:val="000000" w:themeColor="text1"/>
                <w:sz w:val="24"/>
                <w:lang w:val="bg-BG"/>
              </w:rPr>
            </w:pPr>
          </w:p>
        </w:tc>
        <w:tc>
          <w:tcPr>
            <w:tcW w:w="556" w:type="pct"/>
            <w:tcBorders>
              <w:top w:val="nil"/>
              <w:left w:val="single" w:sz="4" w:space="0" w:color="auto"/>
              <w:bottom w:val="nil"/>
              <w:right w:val="single" w:sz="4" w:space="0" w:color="auto"/>
            </w:tcBorders>
          </w:tcPr>
          <w:p w:rsidR="00C22AE4" w:rsidRPr="0004712D" w:rsidRDefault="00285FF1" w:rsidP="00A81A08">
            <w:pPr>
              <w:spacing w:before="80" w:after="80"/>
              <w:rPr>
                <w:color w:val="000000" w:themeColor="text1"/>
                <w:sz w:val="24"/>
                <w:lang w:val="bg-BG"/>
              </w:rPr>
            </w:pPr>
            <w:r w:rsidRPr="0004712D">
              <w:rPr>
                <w:color w:val="000000" w:themeColor="text1"/>
                <w:sz w:val="24"/>
                <w:lang w:val="bg-BG"/>
              </w:rPr>
              <w:t>Приема се</w:t>
            </w:r>
          </w:p>
        </w:tc>
        <w:tc>
          <w:tcPr>
            <w:tcW w:w="1705" w:type="pct"/>
            <w:tcBorders>
              <w:top w:val="nil"/>
              <w:left w:val="single" w:sz="4" w:space="0" w:color="auto"/>
              <w:bottom w:val="nil"/>
              <w:right w:val="single" w:sz="4" w:space="0" w:color="auto"/>
            </w:tcBorders>
          </w:tcPr>
          <w:p w:rsidR="00C22AE4" w:rsidRPr="0004712D" w:rsidRDefault="00A81A08" w:rsidP="0036709D">
            <w:pPr>
              <w:spacing w:before="80" w:after="80"/>
              <w:rPr>
                <w:color w:val="000000" w:themeColor="text1"/>
                <w:sz w:val="24"/>
                <w:lang w:val="bg-BG"/>
              </w:rPr>
            </w:pPr>
            <w:r w:rsidRPr="0004712D">
              <w:rPr>
                <w:color w:val="000000" w:themeColor="text1"/>
                <w:sz w:val="24"/>
                <w:lang w:val="bg-BG"/>
              </w:rPr>
              <w:t>Редакцията е отразена.</w:t>
            </w:r>
          </w:p>
        </w:tc>
      </w:tr>
      <w:tr w:rsidR="00C22AE4" w:rsidRPr="00E26228" w:rsidTr="00176A7A">
        <w:tc>
          <w:tcPr>
            <w:tcW w:w="1057" w:type="pct"/>
            <w:tcBorders>
              <w:top w:val="nil"/>
              <w:left w:val="single" w:sz="4" w:space="0" w:color="auto"/>
              <w:bottom w:val="nil"/>
              <w:right w:val="single" w:sz="4" w:space="0" w:color="auto"/>
            </w:tcBorders>
          </w:tcPr>
          <w:p w:rsidR="00C22AE4" w:rsidRPr="00E26228" w:rsidRDefault="00C22AE4" w:rsidP="0036709D">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30.</w:t>
            </w:r>
            <w:r w:rsidRPr="00E26228">
              <w:rPr>
                <w:sz w:val="24"/>
              </w:rPr>
              <w:tab/>
              <w:t xml:space="preserve">С оглед на намаляване на административната тежест предлагаме да отпадне точка 15 „Договор за услуги/работи/доставки за всеки обект на инвестицията с детайлно описание на техническите характеристики, цена в левове </w:t>
            </w:r>
            <w:r w:rsidRPr="00E26228">
              <w:rPr>
                <w:sz w:val="24"/>
              </w:rPr>
              <w:lastRenderedPageBreak/>
              <w:t>или евро, срок, количество и начин на доставка ведно с подробна количествено-стойностна сметка, която да е сканирана и във формат „xls“ на електронен носител. В договорите се описва ДДС. Представя се във формат „pdf“ или „jpg“, включително в „xls“ формат. Предоставя се в случай, че не е представен при кандидатстване или по време на избора на изпълнител</w:t>
            </w:r>
            <w:proofErr w:type="gramStart"/>
            <w:r w:rsidRPr="00E26228">
              <w:rPr>
                <w:sz w:val="24"/>
              </w:rPr>
              <w:t>.“</w:t>
            </w:r>
            <w:proofErr w:type="gramEnd"/>
            <w:r w:rsidRPr="00E26228">
              <w:rPr>
                <w:sz w:val="24"/>
              </w:rPr>
              <w:t>, тъй като същият се представя след сключване на договора за финансиране и ще бъде наличен в ИСУН.</w:t>
            </w:r>
          </w:p>
          <w:p w:rsidR="00C22AE4" w:rsidRPr="00E26228" w:rsidRDefault="00C22AE4" w:rsidP="00800A05">
            <w:pPr>
              <w:pStyle w:val="ListParagraph"/>
              <w:spacing w:before="80" w:after="80"/>
              <w:ind w:left="0"/>
              <w:jc w:val="both"/>
              <w:rPr>
                <w:rFonts w:ascii="Times New Roman" w:hAnsi="Times New Roman"/>
                <w:sz w:val="24"/>
                <w:szCs w:val="24"/>
                <w:lang w:val="bg-BG"/>
              </w:rPr>
            </w:pPr>
          </w:p>
        </w:tc>
        <w:tc>
          <w:tcPr>
            <w:tcW w:w="556" w:type="pct"/>
            <w:tcBorders>
              <w:top w:val="nil"/>
              <w:left w:val="single" w:sz="4" w:space="0" w:color="auto"/>
              <w:bottom w:val="nil"/>
              <w:right w:val="single" w:sz="4" w:space="0" w:color="auto"/>
            </w:tcBorders>
          </w:tcPr>
          <w:p w:rsidR="00C22AE4" w:rsidRPr="0004712D" w:rsidRDefault="00285FF1" w:rsidP="00A81A08">
            <w:pPr>
              <w:spacing w:before="80" w:after="80"/>
              <w:rPr>
                <w:color w:val="000000" w:themeColor="text1"/>
                <w:sz w:val="24"/>
                <w:lang w:val="bg-BG"/>
              </w:rPr>
            </w:pPr>
            <w:r w:rsidRPr="0004712D">
              <w:rPr>
                <w:color w:val="000000" w:themeColor="text1"/>
                <w:sz w:val="24"/>
                <w:lang w:val="bg-BG"/>
              </w:rPr>
              <w:lastRenderedPageBreak/>
              <w:t>Приема се</w:t>
            </w:r>
          </w:p>
        </w:tc>
        <w:tc>
          <w:tcPr>
            <w:tcW w:w="1705" w:type="pct"/>
            <w:tcBorders>
              <w:top w:val="nil"/>
              <w:left w:val="single" w:sz="4" w:space="0" w:color="auto"/>
              <w:bottom w:val="nil"/>
              <w:right w:val="single" w:sz="4" w:space="0" w:color="auto"/>
            </w:tcBorders>
          </w:tcPr>
          <w:p w:rsidR="00C22AE4" w:rsidRPr="0004712D" w:rsidRDefault="00A81A08" w:rsidP="0036709D">
            <w:pPr>
              <w:spacing w:before="80" w:after="80"/>
              <w:rPr>
                <w:color w:val="000000" w:themeColor="text1"/>
                <w:sz w:val="24"/>
                <w:lang w:val="bg-BG"/>
              </w:rPr>
            </w:pPr>
            <w:r w:rsidRPr="0004712D">
              <w:rPr>
                <w:color w:val="000000" w:themeColor="text1"/>
                <w:sz w:val="24"/>
                <w:lang w:val="bg-BG"/>
              </w:rPr>
              <w:t>Редакцията е отразена.</w:t>
            </w: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37295B" w:rsidRDefault="00800A05" w:rsidP="00800A05">
            <w:pPr>
              <w:jc w:val="both"/>
              <w:rPr>
                <w:sz w:val="24"/>
                <w:lang w:val="bg-BG"/>
              </w:rPr>
            </w:pPr>
            <w:r w:rsidRPr="00E26228">
              <w:rPr>
                <w:sz w:val="24"/>
              </w:rPr>
              <w:t>31.</w:t>
            </w:r>
            <w:r w:rsidRPr="00E26228">
              <w:rPr>
                <w:sz w:val="24"/>
              </w:rPr>
              <w:tab/>
              <w:t>Със същия мотив предлагаме т. 19 да стане със следния текст: „Платежни нареждания, доказващи плащане на одобрените разходи от страна на крайния получател, заверени от обслужващата банка</w:t>
            </w:r>
            <w:r w:rsidR="0037295B">
              <w:rPr>
                <w:sz w:val="24"/>
              </w:rPr>
              <w:t>. Представя се във формат „pdf</w:t>
            </w:r>
            <w:proofErr w:type="gramStart"/>
            <w:r w:rsidR="0037295B">
              <w:rPr>
                <w:sz w:val="24"/>
              </w:rPr>
              <w:t xml:space="preserve">“ </w:t>
            </w:r>
            <w:r w:rsidRPr="00E26228">
              <w:rPr>
                <w:sz w:val="24"/>
              </w:rPr>
              <w:t>или</w:t>
            </w:r>
            <w:proofErr w:type="gramEnd"/>
            <w:r w:rsidRPr="00E26228">
              <w:rPr>
                <w:sz w:val="24"/>
              </w:rPr>
              <w:t xml:space="preserve">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w:t>
            </w:r>
            <w:r w:rsidRPr="0037295B">
              <w:rPr>
                <w:sz w:val="24"/>
                <w:lang w:val="bg-BG"/>
              </w:rPr>
              <w:t xml:space="preserve">Документът не се изисква в случаите, когато в представеното пълно банково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w:t>
            </w:r>
            <w:r w:rsidRPr="0037295B">
              <w:rPr>
                <w:sz w:val="24"/>
                <w:lang w:val="bg-BG"/>
              </w:rPr>
              <w:lastRenderedPageBreak/>
              <w:t>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D65EF5" w:rsidRDefault="00013D42" w:rsidP="00800A05">
            <w:pPr>
              <w:spacing w:before="80" w:after="80"/>
              <w:rPr>
                <w:color w:val="000000" w:themeColor="text1"/>
                <w:sz w:val="24"/>
                <w:lang w:val="bg-BG"/>
              </w:rPr>
            </w:pPr>
            <w:r w:rsidRPr="00D65EF5">
              <w:rPr>
                <w:color w:val="000000" w:themeColor="text1"/>
                <w:sz w:val="24"/>
                <w:lang w:val="bg-BG"/>
              </w:rPr>
              <w:lastRenderedPageBreak/>
              <w:t xml:space="preserve">Приема се </w:t>
            </w:r>
          </w:p>
        </w:tc>
        <w:tc>
          <w:tcPr>
            <w:tcW w:w="1705" w:type="pct"/>
            <w:tcBorders>
              <w:top w:val="nil"/>
              <w:left w:val="single" w:sz="4" w:space="0" w:color="auto"/>
              <w:bottom w:val="nil"/>
              <w:right w:val="single" w:sz="4" w:space="0" w:color="auto"/>
            </w:tcBorders>
          </w:tcPr>
          <w:p w:rsidR="00800A05" w:rsidRPr="00D65EF5" w:rsidRDefault="00013D42" w:rsidP="00800A05">
            <w:pPr>
              <w:spacing w:before="80" w:after="80"/>
              <w:rPr>
                <w:color w:val="000000" w:themeColor="text1"/>
                <w:sz w:val="24"/>
                <w:lang w:val="bg-BG"/>
              </w:rPr>
            </w:pPr>
            <w:r w:rsidRPr="00D65EF5">
              <w:rPr>
                <w:color w:val="000000" w:themeColor="text1"/>
                <w:sz w:val="24"/>
                <w:lang w:val="bg-BG"/>
              </w:rPr>
              <w:t>Редакцията е отразена.</w:t>
            </w: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32.</w:t>
            </w:r>
            <w:r w:rsidRPr="00E26228">
              <w:rPr>
                <w:sz w:val="24"/>
              </w:rPr>
              <w:tab/>
              <w:t xml:space="preserve">Предлагаме в раздел Б. Специфични документи по видове разходи от Приложение № 7 да се добави нова точка 2.2. </w:t>
            </w:r>
            <w:proofErr w:type="gramStart"/>
            <w:r w:rsidRPr="00E26228">
              <w:rPr>
                <w:sz w:val="24"/>
              </w:rPr>
              <w:t>със</w:t>
            </w:r>
            <w:proofErr w:type="gramEnd"/>
            <w:r w:rsidRPr="00E26228">
              <w:rPr>
                <w:sz w:val="24"/>
              </w:rPr>
              <w:t xml:space="preserve"> следния текст: „Протокол за въвеждане в експлоатация на съоръжение за производство на енергия (ВЕИ) за собствени нужди. Представя се във формат</w:t>
            </w:r>
            <w:r w:rsidR="0037295B">
              <w:rPr>
                <w:sz w:val="24"/>
              </w:rPr>
              <w:t xml:space="preserve"> „pdf“ или „jpg“</w:t>
            </w:r>
            <w:r w:rsidRPr="00E26228">
              <w:rPr>
                <w:sz w:val="24"/>
              </w:rPr>
              <w:t>, тъй като съгласно УК са допустими инвестиции за производство на енергия от ВЕИ.</w:t>
            </w:r>
          </w:p>
          <w:p w:rsidR="00800A05" w:rsidRPr="00E26228" w:rsidRDefault="00800A05" w:rsidP="00800A05">
            <w:pPr>
              <w:jc w:val="both"/>
              <w:rPr>
                <w:sz w:val="24"/>
              </w:rPr>
            </w:pP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A51F6C" w:rsidRDefault="00013D42" w:rsidP="00800A05">
            <w:pPr>
              <w:spacing w:before="80" w:after="80"/>
              <w:rPr>
                <w:sz w:val="24"/>
                <w:lang w:val="bg-BG"/>
              </w:rPr>
            </w:pPr>
            <w:r w:rsidRPr="00A51F6C">
              <w:rPr>
                <w:sz w:val="24"/>
                <w:lang w:val="bg-BG"/>
              </w:rPr>
              <w:t xml:space="preserve">Приема се </w:t>
            </w:r>
          </w:p>
        </w:tc>
        <w:tc>
          <w:tcPr>
            <w:tcW w:w="1705" w:type="pct"/>
            <w:tcBorders>
              <w:top w:val="nil"/>
              <w:left w:val="single" w:sz="4" w:space="0" w:color="auto"/>
              <w:bottom w:val="nil"/>
              <w:right w:val="single" w:sz="4" w:space="0" w:color="auto"/>
            </w:tcBorders>
          </w:tcPr>
          <w:p w:rsidR="00800A05" w:rsidRPr="00A51F6C" w:rsidRDefault="00013D42" w:rsidP="00800A05">
            <w:pPr>
              <w:spacing w:before="80" w:after="80"/>
              <w:rPr>
                <w:sz w:val="24"/>
                <w:lang w:val="bg-BG"/>
              </w:rPr>
            </w:pPr>
            <w:r w:rsidRPr="00A51F6C">
              <w:rPr>
                <w:sz w:val="24"/>
                <w:lang w:val="bg-BG"/>
              </w:rPr>
              <w:t>Редакцията е отразена.</w:t>
            </w: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Default="00800A05" w:rsidP="00800A05">
            <w:pPr>
              <w:jc w:val="both"/>
              <w:rPr>
                <w:sz w:val="24"/>
              </w:rPr>
            </w:pPr>
            <w:r w:rsidRPr="00E26228">
              <w:rPr>
                <w:sz w:val="24"/>
              </w:rPr>
              <w:t>33.</w:t>
            </w:r>
            <w:r w:rsidRPr="00E26228">
              <w:rPr>
                <w:sz w:val="24"/>
              </w:rPr>
              <w:tab/>
            </w:r>
            <w:r w:rsidRPr="0031327E">
              <w:rPr>
                <w:sz w:val="24"/>
              </w:rPr>
              <w:t>Предлагаме да отпадне цялата секция В.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от Приложение № 7, тъй като в УК не са предвидени такъв</w:t>
            </w:r>
            <w:r w:rsidRPr="00E26228">
              <w:rPr>
                <w:sz w:val="24"/>
              </w:rPr>
              <w:t xml:space="preserve"> вид инвестиции.</w:t>
            </w:r>
          </w:p>
          <w:p w:rsidR="00F62C5B" w:rsidRPr="00E26228" w:rsidRDefault="00F62C5B" w:rsidP="00800A05">
            <w:pPr>
              <w:jc w:val="both"/>
              <w:rPr>
                <w:sz w:val="24"/>
              </w:rPr>
            </w:pPr>
          </w:p>
          <w:p w:rsidR="00800A05" w:rsidRPr="00E26228" w:rsidRDefault="00800A05" w:rsidP="00800A05">
            <w:pPr>
              <w:jc w:val="both"/>
              <w:rPr>
                <w:sz w:val="24"/>
              </w:rPr>
            </w:pPr>
            <w:r w:rsidRPr="00E26228">
              <w:rPr>
                <w:sz w:val="24"/>
              </w:rPr>
              <w:t>34.</w:t>
            </w:r>
            <w:r w:rsidRPr="00E26228">
              <w:rPr>
                <w:sz w:val="24"/>
              </w:rPr>
              <w:tab/>
              <w:t xml:space="preserve">Предлагаме следната редакция в чл. 2.2 от договора за финансиране: „Срокът на изпълнение на инвестицията е 18 месеца </w:t>
            </w:r>
            <w:r w:rsidRPr="00E26228">
              <w:rPr>
                <w:sz w:val="24"/>
              </w:rPr>
              <w:lastRenderedPageBreak/>
              <w:t>считано от датата на влизане в сила на договора, но не по-късно от 30.06.20235 г</w:t>
            </w:r>
            <w:proofErr w:type="gramStart"/>
            <w:r w:rsidRPr="00E26228">
              <w:rPr>
                <w:sz w:val="24"/>
              </w:rPr>
              <w:t>.“</w:t>
            </w:r>
            <w:proofErr w:type="gramEnd"/>
            <w:r w:rsidRPr="00E26228">
              <w:rPr>
                <w:sz w:val="24"/>
              </w:rPr>
              <w:t>.</w:t>
            </w:r>
          </w:p>
          <w:p w:rsidR="00800A05" w:rsidRPr="00E26228" w:rsidRDefault="00800A05" w:rsidP="00800A05">
            <w:pPr>
              <w:jc w:val="both"/>
              <w:rPr>
                <w:sz w:val="24"/>
              </w:rPr>
            </w:pPr>
            <w:r w:rsidRPr="00E26228">
              <w:rPr>
                <w:sz w:val="24"/>
              </w:rPr>
              <w:t xml:space="preserve">Съгласно УК одобреното ПИИ се изпълнява най – късно да 30 юни 2025 г. </w:t>
            </w: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A51F6C" w:rsidRDefault="00F62C5B" w:rsidP="00800A05">
            <w:pPr>
              <w:spacing w:before="80" w:after="80"/>
              <w:rPr>
                <w:sz w:val="24"/>
                <w:lang w:val="bg-BG"/>
              </w:rPr>
            </w:pPr>
            <w:r w:rsidRPr="00A51F6C">
              <w:rPr>
                <w:sz w:val="24"/>
                <w:lang w:val="bg-BG"/>
              </w:rPr>
              <w:lastRenderedPageBreak/>
              <w:t xml:space="preserve">Приема се </w:t>
            </w: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r w:rsidRPr="00A51F6C">
              <w:rPr>
                <w:sz w:val="24"/>
                <w:lang w:val="bg-BG"/>
              </w:rPr>
              <w:t xml:space="preserve">Приема се </w:t>
            </w:r>
          </w:p>
        </w:tc>
        <w:tc>
          <w:tcPr>
            <w:tcW w:w="1705" w:type="pct"/>
            <w:tcBorders>
              <w:top w:val="nil"/>
              <w:left w:val="single" w:sz="4" w:space="0" w:color="auto"/>
              <w:bottom w:val="nil"/>
              <w:right w:val="single" w:sz="4" w:space="0" w:color="auto"/>
            </w:tcBorders>
          </w:tcPr>
          <w:p w:rsidR="00F62C5B" w:rsidRPr="00A51F6C" w:rsidRDefault="00F62C5B" w:rsidP="00F62C5B">
            <w:pPr>
              <w:spacing w:before="80" w:after="80"/>
              <w:rPr>
                <w:sz w:val="24"/>
                <w:lang w:val="bg-BG"/>
              </w:rPr>
            </w:pPr>
            <w:r w:rsidRPr="00A51F6C">
              <w:rPr>
                <w:sz w:val="24"/>
                <w:lang w:val="bg-BG"/>
              </w:rPr>
              <w:t>Редакцията е отразена.</w:t>
            </w: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800A05">
            <w:pPr>
              <w:spacing w:before="80" w:after="80"/>
              <w:rPr>
                <w:sz w:val="24"/>
                <w:lang w:val="bg-BG"/>
              </w:rPr>
            </w:pPr>
          </w:p>
          <w:p w:rsidR="00F62C5B" w:rsidRPr="00A51F6C" w:rsidRDefault="00F62C5B" w:rsidP="00F62C5B">
            <w:pPr>
              <w:spacing w:before="80" w:after="80"/>
              <w:rPr>
                <w:sz w:val="24"/>
                <w:lang w:val="bg-BG"/>
              </w:rPr>
            </w:pPr>
            <w:r w:rsidRPr="00A51F6C">
              <w:rPr>
                <w:sz w:val="24"/>
                <w:lang w:val="bg-BG"/>
              </w:rPr>
              <w:t>Редакцията е отразена.</w:t>
            </w:r>
          </w:p>
          <w:p w:rsidR="00F62C5B" w:rsidRPr="00A51F6C" w:rsidRDefault="00F62C5B" w:rsidP="00800A05">
            <w:pPr>
              <w:spacing w:before="80" w:after="80"/>
              <w:rPr>
                <w:sz w:val="24"/>
                <w:lang w:val="bg-BG"/>
              </w:rPr>
            </w:pP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35.</w:t>
            </w:r>
            <w:r w:rsidRPr="00E26228">
              <w:rPr>
                <w:sz w:val="24"/>
              </w:rPr>
              <w:tab/>
              <w:t xml:space="preserve">Предлагаме да отпадне чл. 3.3 от договора „3.3 КП се задължава да съхранява цялата налична документация във връзка с кандидатстването и изпълнението на ПИИ за период от 10 години от датата на предоставяне на държавната помощ.“, тъй като съгласно УК задължението за съхраняване на документите за посочения срок е за администратора на помощта. </w:t>
            </w: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A51F6C" w:rsidRDefault="00F62C5B" w:rsidP="00800A05">
            <w:pPr>
              <w:spacing w:before="80" w:after="80"/>
              <w:rPr>
                <w:sz w:val="24"/>
                <w:lang w:val="bg-BG"/>
              </w:rPr>
            </w:pPr>
            <w:r w:rsidRPr="00A51F6C">
              <w:rPr>
                <w:sz w:val="24"/>
                <w:lang w:val="bg-BG"/>
              </w:rPr>
              <w:t xml:space="preserve">Приема се </w:t>
            </w:r>
          </w:p>
        </w:tc>
        <w:tc>
          <w:tcPr>
            <w:tcW w:w="1705" w:type="pct"/>
            <w:tcBorders>
              <w:top w:val="nil"/>
              <w:left w:val="single" w:sz="4" w:space="0" w:color="auto"/>
              <w:bottom w:val="nil"/>
              <w:right w:val="single" w:sz="4" w:space="0" w:color="auto"/>
            </w:tcBorders>
          </w:tcPr>
          <w:p w:rsidR="00F62C5B" w:rsidRPr="00A51F6C" w:rsidRDefault="00F62C5B" w:rsidP="00F62C5B">
            <w:pPr>
              <w:spacing w:before="80" w:after="80"/>
              <w:rPr>
                <w:sz w:val="24"/>
                <w:lang w:val="bg-BG"/>
              </w:rPr>
            </w:pPr>
            <w:r w:rsidRPr="00A51F6C">
              <w:rPr>
                <w:sz w:val="24"/>
                <w:lang w:val="bg-BG"/>
              </w:rPr>
              <w:t>Редакцията е отразена.</w:t>
            </w:r>
          </w:p>
          <w:p w:rsidR="00800A05" w:rsidRPr="00A51F6C" w:rsidRDefault="00800A05" w:rsidP="00800A05">
            <w:pPr>
              <w:spacing w:before="80" w:after="80"/>
              <w:rPr>
                <w:sz w:val="24"/>
                <w:lang w:val="bg-BG"/>
              </w:rPr>
            </w:pP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36.</w:t>
            </w:r>
            <w:r w:rsidRPr="00E26228">
              <w:rPr>
                <w:sz w:val="24"/>
              </w:rPr>
              <w:tab/>
              <w:t>В чл. 6 от договора да се премахне, че представените към окончателно плащане декларации са по образец на ДФ „Земеделие“, тъй като същите са част от Насоките за кандидатстване по процедурата и се утвърждават от СНД – МЗХ.</w:t>
            </w: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A51F6C" w:rsidRDefault="00F62C5B" w:rsidP="00800A05">
            <w:pPr>
              <w:spacing w:before="80" w:after="80"/>
              <w:rPr>
                <w:sz w:val="24"/>
                <w:lang w:val="bg-BG"/>
              </w:rPr>
            </w:pPr>
            <w:r w:rsidRPr="00A51F6C">
              <w:rPr>
                <w:sz w:val="24"/>
                <w:lang w:val="bg-BG"/>
              </w:rPr>
              <w:t xml:space="preserve">Приема се </w:t>
            </w:r>
          </w:p>
        </w:tc>
        <w:tc>
          <w:tcPr>
            <w:tcW w:w="1705" w:type="pct"/>
            <w:tcBorders>
              <w:top w:val="nil"/>
              <w:left w:val="single" w:sz="4" w:space="0" w:color="auto"/>
              <w:bottom w:val="nil"/>
              <w:right w:val="single" w:sz="4" w:space="0" w:color="auto"/>
            </w:tcBorders>
          </w:tcPr>
          <w:p w:rsidR="00800A05" w:rsidRPr="00A51F6C" w:rsidRDefault="00F62C5B" w:rsidP="00A51F6C">
            <w:pPr>
              <w:spacing w:before="80" w:after="80"/>
              <w:rPr>
                <w:sz w:val="24"/>
                <w:lang w:val="bg-BG"/>
              </w:rPr>
            </w:pPr>
            <w:r w:rsidRPr="00A51F6C">
              <w:rPr>
                <w:sz w:val="24"/>
                <w:lang w:val="bg-BG"/>
              </w:rPr>
              <w:t xml:space="preserve">Извършена е корекция, че изброените </w:t>
            </w:r>
            <w:r w:rsidR="00A51F6C" w:rsidRPr="00A51F6C">
              <w:rPr>
                <w:sz w:val="24"/>
                <w:lang w:val="bg-BG"/>
              </w:rPr>
              <w:t>ф</w:t>
            </w:r>
            <w:r w:rsidRPr="00A51F6C">
              <w:rPr>
                <w:sz w:val="24"/>
                <w:lang w:val="bg-BG"/>
              </w:rPr>
              <w:t>орми са по образец.</w:t>
            </w:r>
          </w:p>
        </w:tc>
      </w:tr>
      <w:tr w:rsidR="00800A05" w:rsidRPr="00E26228" w:rsidTr="00176A7A">
        <w:trPr>
          <w:trHeight w:val="2314"/>
        </w:trPr>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37.</w:t>
            </w:r>
            <w:r w:rsidRPr="00E26228">
              <w:rPr>
                <w:sz w:val="24"/>
              </w:rPr>
              <w:tab/>
              <w:t xml:space="preserve">Предлагаме следната редакция на първия абзац от точка 9.7. </w:t>
            </w:r>
            <w:proofErr w:type="gramStart"/>
            <w:r w:rsidRPr="00E26228">
              <w:rPr>
                <w:sz w:val="24"/>
              </w:rPr>
              <w:t>от</w:t>
            </w:r>
            <w:proofErr w:type="gramEnd"/>
            <w:r w:rsidRPr="00E26228">
              <w:rPr>
                <w:sz w:val="24"/>
              </w:rPr>
              <w:t xml:space="preserve"> приложение № 2 от УИ: „Крайният получател се задължава да съхранява цялата налична документация във връзка с кандидатстването и изпълнението на ПИИ съгласно раздел I. Срок за изпълнение на одобрения проект и срок за мониторинг от Условията за изпълнение.“. </w:t>
            </w:r>
          </w:p>
          <w:p w:rsidR="00800A05" w:rsidRPr="00E26228" w:rsidRDefault="00800A05" w:rsidP="00800A05">
            <w:pPr>
              <w:jc w:val="both"/>
              <w:rPr>
                <w:sz w:val="24"/>
              </w:rPr>
            </w:pPr>
            <w:r w:rsidRPr="00E26228">
              <w:rPr>
                <w:sz w:val="24"/>
              </w:rPr>
              <w:t>Съгласно УК задължението за съхранавяне на документите за срок от 10 години е за администратора на помощта.</w:t>
            </w:r>
          </w:p>
          <w:p w:rsidR="00800A05" w:rsidRPr="00E26228" w:rsidRDefault="00800A05" w:rsidP="00800A05">
            <w:pPr>
              <w:jc w:val="both"/>
              <w:rPr>
                <w:sz w:val="24"/>
              </w:rPr>
            </w:pPr>
            <w:r w:rsidRPr="00E26228">
              <w:rPr>
                <w:sz w:val="24"/>
              </w:rPr>
              <w:t>Във връзка с горното предлагаме и следната редакция на т. 20.2., буква „xii</w:t>
            </w:r>
            <w:proofErr w:type="gramStart"/>
            <w:r w:rsidRPr="00E26228">
              <w:rPr>
                <w:sz w:val="24"/>
              </w:rPr>
              <w:t>)“</w:t>
            </w:r>
            <w:proofErr w:type="gramEnd"/>
            <w:r w:rsidRPr="00E26228">
              <w:rPr>
                <w:sz w:val="24"/>
              </w:rPr>
              <w:t>: „крайният получател не е осигурил достъп или не е намерен на местоизпълнението по договора, по време на изпълнение на проекта или в срока посочен в точка 9.7., повече от три пъти след надлежно уведомление  без обективни причини“.</w:t>
            </w:r>
          </w:p>
          <w:p w:rsidR="00800A05" w:rsidRPr="00E26228" w:rsidRDefault="00800A05" w:rsidP="00800A05">
            <w:pPr>
              <w:jc w:val="both"/>
              <w:rPr>
                <w:sz w:val="24"/>
              </w:rPr>
            </w:pPr>
          </w:p>
          <w:p w:rsidR="00800A05" w:rsidRPr="00E26228" w:rsidRDefault="00800A05" w:rsidP="00800A05">
            <w:pPr>
              <w:jc w:val="both"/>
              <w:rPr>
                <w:sz w:val="24"/>
              </w:rPr>
            </w:pPr>
          </w:p>
        </w:tc>
        <w:tc>
          <w:tcPr>
            <w:tcW w:w="556" w:type="pct"/>
            <w:tcBorders>
              <w:top w:val="nil"/>
              <w:left w:val="single" w:sz="4" w:space="0" w:color="auto"/>
              <w:bottom w:val="nil"/>
              <w:right w:val="single" w:sz="4" w:space="0" w:color="auto"/>
            </w:tcBorders>
          </w:tcPr>
          <w:p w:rsidR="00800A05" w:rsidRPr="00A51F6C" w:rsidRDefault="00110F22" w:rsidP="00800A05">
            <w:pPr>
              <w:spacing w:before="80" w:after="80"/>
              <w:rPr>
                <w:sz w:val="24"/>
                <w:lang w:val="bg-BG"/>
              </w:rPr>
            </w:pPr>
            <w:r w:rsidRPr="00A51F6C">
              <w:rPr>
                <w:sz w:val="24"/>
                <w:lang w:val="bg-BG"/>
              </w:rPr>
              <w:t xml:space="preserve">Приема се </w:t>
            </w:r>
          </w:p>
        </w:tc>
        <w:tc>
          <w:tcPr>
            <w:tcW w:w="1705" w:type="pct"/>
            <w:tcBorders>
              <w:top w:val="nil"/>
              <w:left w:val="single" w:sz="4" w:space="0" w:color="auto"/>
              <w:bottom w:val="nil"/>
              <w:right w:val="single" w:sz="4" w:space="0" w:color="auto"/>
            </w:tcBorders>
          </w:tcPr>
          <w:p w:rsidR="00800A05" w:rsidRPr="00A51F6C" w:rsidRDefault="00110F22" w:rsidP="00800A05">
            <w:pPr>
              <w:spacing w:before="80" w:after="80"/>
              <w:rPr>
                <w:sz w:val="24"/>
                <w:lang w:val="bg-BG"/>
              </w:rPr>
            </w:pPr>
            <w:r w:rsidRPr="00A51F6C">
              <w:rPr>
                <w:sz w:val="24"/>
                <w:lang w:val="bg-BG"/>
              </w:rPr>
              <w:t>Редакцията е отразена.</w:t>
            </w:r>
          </w:p>
        </w:tc>
      </w:tr>
      <w:tr w:rsidR="00800A05" w:rsidRPr="00E26228" w:rsidTr="00176A7A">
        <w:tc>
          <w:tcPr>
            <w:tcW w:w="1057" w:type="pct"/>
            <w:tcBorders>
              <w:top w:val="nil"/>
              <w:left w:val="single" w:sz="4" w:space="0" w:color="auto"/>
              <w:bottom w:val="nil"/>
              <w:right w:val="single" w:sz="4" w:space="0" w:color="auto"/>
            </w:tcBorders>
          </w:tcPr>
          <w:p w:rsidR="00800A05" w:rsidRPr="00E26228" w:rsidRDefault="00800A05" w:rsidP="00800A05">
            <w:pPr>
              <w:spacing w:before="80" w:after="80"/>
              <w:rPr>
                <w:sz w:val="24"/>
                <w:lang w:val="bg-BG"/>
              </w:rPr>
            </w:pPr>
          </w:p>
        </w:tc>
        <w:tc>
          <w:tcPr>
            <w:tcW w:w="1682" w:type="pct"/>
            <w:tcBorders>
              <w:top w:val="nil"/>
              <w:left w:val="single" w:sz="4" w:space="0" w:color="auto"/>
              <w:bottom w:val="nil"/>
              <w:right w:val="single" w:sz="4" w:space="0" w:color="auto"/>
            </w:tcBorders>
          </w:tcPr>
          <w:p w:rsidR="00800A05" w:rsidRPr="00E26228" w:rsidRDefault="00800A05" w:rsidP="00800A05">
            <w:pPr>
              <w:jc w:val="both"/>
              <w:rPr>
                <w:sz w:val="24"/>
              </w:rPr>
            </w:pPr>
            <w:r w:rsidRPr="00E26228">
              <w:rPr>
                <w:sz w:val="24"/>
              </w:rPr>
              <w:t>38.</w:t>
            </w:r>
            <w:r w:rsidRPr="00E26228">
              <w:rPr>
                <w:sz w:val="24"/>
              </w:rPr>
              <w:tab/>
              <w:t xml:space="preserve">В точка 10.3.2.1 от Приложение № 2 към УИ, приложение № 6 следва да се смени с приложение № 4, тъй като съгласно качените за обществено обсъждане документи към УК, референтните разходи се съдържат в Приложение № 4.  </w:t>
            </w:r>
          </w:p>
          <w:p w:rsidR="00800A05" w:rsidRDefault="00800A05" w:rsidP="00800A05">
            <w:pPr>
              <w:jc w:val="both"/>
              <w:rPr>
                <w:sz w:val="24"/>
              </w:rPr>
            </w:pPr>
            <w:r w:rsidRPr="00E26228">
              <w:rPr>
                <w:sz w:val="24"/>
              </w:rPr>
              <w:t>Бележката е относима и за точка 10.3.2.2.</w:t>
            </w:r>
          </w:p>
          <w:p w:rsidR="00BE4B62" w:rsidRDefault="00BE4B62" w:rsidP="00800A05">
            <w:pPr>
              <w:jc w:val="both"/>
              <w:rPr>
                <w:sz w:val="24"/>
              </w:rPr>
            </w:pPr>
          </w:p>
          <w:p w:rsidR="00BE4B62" w:rsidRPr="00E26228" w:rsidRDefault="00BE4B62" w:rsidP="00800A05">
            <w:pPr>
              <w:jc w:val="both"/>
              <w:rPr>
                <w:sz w:val="24"/>
              </w:rPr>
            </w:pPr>
          </w:p>
        </w:tc>
        <w:tc>
          <w:tcPr>
            <w:tcW w:w="556" w:type="pct"/>
            <w:tcBorders>
              <w:top w:val="nil"/>
              <w:left w:val="single" w:sz="4" w:space="0" w:color="auto"/>
              <w:bottom w:val="nil"/>
              <w:right w:val="single" w:sz="4" w:space="0" w:color="auto"/>
            </w:tcBorders>
          </w:tcPr>
          <w:p w:rsidR="00800A05" w:rsidRPr="00B72EA2" w:rsidRDefault="00800A05" w:rsidP="00B86A80">
            <w:pPr>
              <w:spacing w:before="80" w:after="80"/>
              <w:rPr>
                <w:sz w:val="24"/>
                <w:lang w:val="bg-BG"/>
              </w:rPr>
            </w:pPr>
            <w:r w:rsidRPr="00B72EA2">
              <w:rPr>
                <w:sz w:val="24"/>
                <w:lang w:val="bg-BG"/>
              </w:rPr>
              <w:t>Приема се</w:t>
            </w:r>
          </w:p>
        </w:tc>
        <w:tc>
          <w:tcPr>
            <w:tcW w:w="1705" w:type="pct"/>
            <w:tcBorders>
              <w:top w:val="nil"/>
              <w:left w:val="single" w:sz="4" w:space="0" w:color="auto"/>
              <w:bottom w:val="nil"/>
              <w:right w:val="single" w:sz="4" w:space="0" w:color="auto"/>
            </w:tcBorders>
          </w:tcPr>
          <w:p w:rsidR="00800A05" w:rsidRPr="00B72EA2" w:rsidRDefault="00B86A80" w:rsidP="00800A05">
            <w:pPr>
              <w:spacing w:before="80" w:after="80"/>
              <w:rPr>
                <w:sz w:val="24"/>
                <w:lang w:val="bg-BG"/>
              </w:rPr>
            </w:pPr>
            <w:r w:rsidRPr="00B72EA2">
              <w:rPr>
                <w:sz w:val="24"/>
                <w:lang w:val="bg-BG"/>
              </w:rPr>
              <w:t>Редакцията е отразена.</w:t>
            </w:r>
          </w:p>
        </w:tc>
      </w:tr>
      <w:tr w:rsidR="00BE4B62" w:rsidRPr="00E26228" w:rsidTr="00176A7A">
        <w:tc>
          <w:tcPr>
            <w:tcW w:w="1057" w:type="pct"/>
            <w:tcBorders>
              <w:top w:val="nil"/>
              <w:left w:val="single" w:sz="4" w:space="0" w:color="auto"/>
              <w:bottom w:val="nil"/>
              <w:right w:val="single" w:sz="4" w:space="0" w:color="auto"/>
            </w:tcBorders>
          </w:tcPr>
          <w:p w:rsidR="00BE4B62" w:rsidRDefault="00BE4B62" w:rsidP="00800A05">
            <w:pPr>
              <w:spacing w:before="80" w:after="80"/>
              <w:rPr>
                <w:sz w:val="24"/>
                <w:lang w:val="bg-BG"/>
              </w:rPr>
            </w:pPr>
            <w:r w:rsidRPr="00BE4B62">
              <w:rPr>
                <w:sz w:val="24"/>
                <w:lang w:val="bg-BG"/>
              </w:rPr>
              <w:lastRenderedPageBreak/>
              <w:t>КАМАРАТА НА ЕНЕРГИЙНИТЕ ОДИТОРИ</w:t>
            </w:r>
          </w:p>
          <w:p w:rsidR="00BE4B62" w:rsidRPr="00E26228" w:rsidRDefault="00C02F6A" w:rsidP="00800A05">
            <w:pPr>
              <w:spacing w:before="80" w:after="80"/>
              <w:rPr>
                <w:sz w:val="24"/>
                <w:lang w:val="bg-BG"/>
              </w:rPr>
            </w:pPr>
            <w:hyperlink r:id="rId9" w:history="1">
              <w:r w:rsidR="00BE4B62" w:rsidRPr="00BE4B62">
                <w:rPr>
                  <w:rStyle w:val="Hyperlink"/>
                  <w:sz w:val="24"/>
                  <w:lang w:val="bg-BG"/>
                </w:rPr>
                <w:t>office.eechamber@gmail.com</w:t>
              </w:r>
            </w:hyperlink>
          </w:p>
        </w:tc>
        <w:tc>
          <w:tcPr>
            <w:tcW w:w="1682" w:type="pct"/>
            <w:tcBorders>
              <w:top w:val="nil"/>
              <w:left w:val="single" w:sz="4" w:space="0" w:color="auto"/>
              <w:bottom w:val="nil"/>
              <w:right w:val="single" w:sz="4" w:space="0" w:color="auto"/>
            </w:tcBorders>
          </w:tcPr>
          <w:p w:rsidR="00272A02" w:rsidRPr="00272A02" w:rsidRDefault="00272A02" w:rsidP="00272A02">
            <w:pPr>
              <w:jc w:val="both"/>
              <w:rPr>
                <w:sz w:val="24"/>
                <w:lang w:val="bg-BG"/>
              </w:rPr>
            </w:pPr>
            <w:r w:rsidRPr="00272A02">
              <w:rPr>
                <w:sz w:val="24"/>
                <w:lang w:val="bg-BG"/>
              </w:rPr>
              <w:t>1. Процедурата не е съобразена с изискванията на Закона за енергията от възобновяеми източници и Закона за енергийната ефективност.</w:t>
            </w:r>
          </w:p>
          <w:p w:rsidR="00272A02" w:rsidRPr="00272A02" w:rsidRDefault="00272A02" w:rsidP="00272A02">
            <w:pPr>
              <w:jc w:val="both"/>
              <w:rPr>
                <w:sz w:val="24"/>
                <w:lang w:val="bg-BG"/>
              </w:rPr>
            </w:pPr>
            <w:r w:rsidRPr="00272A02">
              <w:rPr>
                <w:sz w:val="24"/>
                <w:lang w:val="bg-BG"/>
              </w:rPr>
              <w:t>На стр.20 е записано: "4. За целите на прилагане на процедурата „Център за подготовка за предлагане на пазара и съхранение на плодове и зеленчуци“ представлява недвижим имот/имоти, в рамките на който/които са разположени сгради, съоръжения, оборудване и други активи, предназначени за една или комбинация от дейности, свързани с приемане на продукцията, сортиране, калибриране, почистване, опаковане, пакетиране, етикетиране, охлаждане, съхранение, складиране и транспортиране."</w:t>
            </w:r>
          </w:p>
          <w:p w:rsidR="00272A02" w:rsidRPr="00272A02" w:rsidRDefault="00272A02" w:rsidP="00272A02">
            <w:pPr>
              <w:jc w:val="both"/>
              <w:rPr>
                <w:sz w:val="24"/>
                <w:lang w:val="bg-BG"/>
              </w:rPr>
            </w:pPr>
            <w:r w:rsidRPr="00272A02">
              <w:rPr>
                <w:sz w:val="24"/>
                <w:lang w:val="bg-BG"/>
              </w:rPr>
              <w:t>Това съгласно Закона за енергийната ефективност и "НАРЕДБА № Е-РД-04-05 от 8 септември 2016 г.за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Pr="00272A02">
              <w:rPr>
                <w:b/>
                <w:bCs/>
                <w:sz w:val="24"/>
                <w:lang w:val="bg-BG"/>
              </w:rPr>
              <w:t>представлява промишлена система на една или повече производствени площадки</w:t>
            </w:r>
            <w:r w:rsidRPr="00272A02">
              <w:rPr>
                <w:sz w:val="24"/>
                <w:lang w:val="bg-BG"/>
              </w:rPr>
              <w:t xml:space="preserve">. </w:t>
            </w:r>
            <w:r w:rsidRPr="00272A02">
              <w:rPr>
                <w:b/>
                <w:bCs/>
                <w:sz w:val="24"/>
                <w:lang w:val="bg-BG"/>
              </w:rPr>
              <w:t xml:space="preserve">На основание последното исканият анализ по т.13 в същността си покрива енергийно обследване на </w:t>
            </w:r>
            <w:r w:rsidRPr="00272A02">
              <w:rPr>
                <w:b/>
                <w:bCs/>
                <w:sz w:val="24"/>
                <w:lang w:val="bg-BG"/>
              </w:rPr>
              <w:lastRenderedPageBreak/>
              <w:t>промишлена система в т.ч. установяването на показатели, като тези изброени в същия член:</w:t>
            </w:r>
            <w:r w:rsidRPr="00272A02">
              <w:rPr>
                <w:sz w:val="24"/>
                <w:lang w:val="bg-BG"/>
              </w:rPr>
              <w:t xml:space="preserve"> "Икономии в годишното потребление на първична енергия в MWh/година - Общо намаление на годишното потребление на първична енергия за подпомаганите субекти вследствие на подкрепа от мерки по линия на Механизма. Базовото равнище се отнася до годишното потребление на първична енергия преди намесата, а постигнатата стойност се отнася до годишното потребление на първична енергия за годината след намесата. За процесите в предприятията годишното потребление на първична енергия се документира въз основа на съответни технически спецификации....."</w:t>
            </w:r>
          </w:p>
          <w:p w:rsidR="00272A02" w:rsidRPr="00272A02" w:rsidRDefault="00272A02" w:rsidP="00272A02">
            <w:pPr>
              <w:jc w:val="both"/>
              <w:rPr>
                <w:sz w:val="24"/>
                <w:lang w:val="bg-BG"/>
              </w:rPr>
            </w:pPr>
            <w:r w:rsidRPr="00272A02">
              <w:rPr>
                <w:b/>
                <w:bCs/>
                <w:sz w:val="24"/>
                <w:lang w:val="bg-BG"/>
              </w:rPr>
              <w:t>Единствените правоспособни лица, които могат да извършат подобен анализ /енергийно обследване или оценка/ са лицата вписани в регистъра на Агенцията за устойчиво енергийно развитие по чл</w:t>
            </w:r>
            <w:bookmarkStart w:id="2" w:name="_GoBack"/>
            <w:bookmarkEnd w:id="2"/>
            <w:r w:rsidRPr="00272A02">
              <w:rPr>
                <w:b/>
                <w:bCs/>
                <w:sz w:val="24"/>
                <w:lang w:val="bg-BG"/>
              </w:rPr>
              <w:t>.60 от Закона за енергийната ефективност.</w:t>
            </w:r>
          </w:p>
          <w:p w:rsidR="00272A02" w:rsidRPr="00272A02" w:rsidRDefault="00272A02" w:rsidP="00272A02">
            <w:pPr>
              <w:jc w:val="both"/>
              <w:rPr>
                <w:sz w:val="24"/>
                <w:lang w:val="bg-BG"/>
              </w:rPr>
            </w:pPr>
            <w:r w:rsidRPr="00272A02">
              <w:rPr>
                <w:sz w:val="24"/>
                <w:lang w:val="bg-BG"/>
              </w:rPr>
              <w:t>Подобен казус беше възникнал при процедурата </w:t>
            </w:r>
            <w:hyperlink r:id="rId10" w:history="1">
              <w:r w:rsidRPr="00272A02">
                <w:rPr>
                  <w:rStyle w:val="Hyperlink"/>
                  <w:b/>
                  <w:bCs/>
                  <w:sz w:val="24"/>
                  <w:lang w:val="bg-BG"/>
                </w:rPr>
                <w:t>BG-RRP-4.021 - ПОДКРЕПА ЗА ЕНЕРГИЙНО ОБНОВЯВАНЕ НА СГРАДИ В СФЕРАТА НА ПРОИЗВОДСТВОТО, ТЪРГОВИЯТА И УСЛУГИТЕ</w:t>
              </w:r>
            </w:hyperlink>
            <w:r w:rsidRPr="00272A02">
              <w:rPr>
                <w:sz w:val="24"/>
                <w:lang w:val="bg-BG"/>
              </w:rPr>
              <w:t xml:space="preserve">, администрирана от МРРБ, като беше решен с разработването на специално приложение към документите по процедурата с включени методически указания за извършване на специфичните енергийни обследвания в </w:t>
            </w:r>
            <w:r w:rsidRPr="00272A02">
              <w:rPr>
                <w:sz w:val="24"/>
                <w:lang w:val="bg-BG"/>
              </w:rPr>
              <w:lastRenderedPageBreak/>
              <w:t>съответствие с чл.4, ал.4 от НАРЕДБА № Е-РД-04-05 от 8 септември 2016 г, цитирана по-горе.</w:t>
            </w:r>
          </w:p>
          <w:p w:rsidR="00272A02" w:rsidRPr="00272A02" w:rsidRDefault="00272A02" w:rsidP="00272A02">
            <w:pPr>
              <w:jc w:val="both"/>
              <w:rPr>
                <w:sz w:val="24"/>
                <w:lang w:val="bg-BG"/>
              </w:rPr>
            </w:pPr>
            <w:r w:rsidRPr="00272A02">
              <w:rPr>
                <w:b/>
                <w:bCs/>
                <w:sz w:val="24"/>
                <w:lang w:val="bg-BG"/>
              </w:rPr>
              <w:t>Предвиденото в процедурата изготвяне на анализи от проектанти от КИИП, противоречи на Директивата за енергийна ефективност и Закона за енергийната ефективност.</w:t>
            </w:r>
          </w:p>
          <w:p w:rsidR="00BE4B62" w:rsidRPr="00E26228" w:rsidRDefault="00BE4B62" w:rsidP="00800A05">
            <w:pPr>
              <w:jc w:val="both"/>
              <w:rPr>
                <w:sz w:val="24"/>
              </w:rPr>
            </w:pPr>
          </w:p>
        </w:tc>
        <w:tc>
          <w:tcPr>
            <w:tcW w:w="556" w:type="pct"/>
            <w:tcBorders>
              <w:top w:val="nil"/>
              <w:left w:val="single" w:sz="4" w:space="0" w:color="auto"/>
              <w:bottom w:val="nil"/>
              <w:right w:val="single" w:sz="4" w:space="0" w:color="auto"/>
            </w:tcBorders>
          </w:tcPr>
          <w:p w:rsidR="00BE4B62" w:rsidRPr="00882FCB" w:rsidRDefault="00CF70E8" w:rsidP="00CF70E8">
            <w:pPr>
              <w:spacing w:before="80" w:after="80"/>
              <w:jc w:val="both"/>
              <w:rPr>
                <w:sz w:val="24"/>
                <w:lang w:val="bg-BG"/>
              </w:rPr>
            </w:pPr>
            <w:r w:rsidRPr="00882FCB">
              <w:rPr>
                <w:sz w:val="24"/>
                <w:lang w:val="bg-BG"/>
              </w:rPr>
              <w:lastRenderedPageBreak/>
              <w:t>Приема се по принцип</w:t>
            </w:r>
          </w:p>
        </w:tc>
        <w:tc>
          <w:tcPr>
            <w:tcW w:w="1705" w:type="pct"/>
            <w:tcBorders>
              <w:top w:val="nil"/>
              <w:left w:val="single" w:sz="4" w:space="0" w:color="auto"/>
              <w:bottom w:val="nil"/>
              <w:right w:val="single" w:sz="4" w:space="0" w:color="auto"/>
            </w:tcBorders>
          </w:tcPr>
          <w:p w:rsidR="00BE4B62" w:rsidRPr="00882FCB" w:rsidRDefault="00CF70E8" w:rsidP="00CF70E8">
            <w:pPr>
              <w:spacing w:before="80" w:after="80"/>
              <w:jc w:val="both"/>
              <w:rPr>
                <w:sz w:val="24"/>
                <w:lang w:val="bg-BG"/>
              </w:rPr>
            </w:pPr>
            <w:r w:rsidRPr="00882FCB">
              <w:rPr>
                <w:sz w:val="24"/>
                <w:lang w:val="bg-BG"/>
              </w:rPr>
              <w:t>Текстовете, касаещи условията за подпомагане на инвестиции, свързани с производство на енергия от слъчнева енергия, са прецизирани, в т.ч. изискуемите документи.</w:t>
            </w:r>
          </w:p>
        </w:tc>
      </w:tr>
      <w:tr w:rsidR="00272A02" w:rsidRPr="00E26228" w:rsidTr="00176A7A">
        <w:tc>
          <w:tcPr>
            <w:tcW w:w="1057" w:type="pct"/>
            <w:tcBorders>
              <w:top w:val="nil"/>
              <w:left w:val="single" w:sz="4" w:space="0" w:color="auto"/>
              <w:bottom w:val="nil"/>
              <w:right w:val="single" w:sz="4" w:space="0" w:color="auto"/>
            </w:tcBorders>
          </w:tcPr>
          <w:p w:rsidR="00272A02" w:rsidRPr="00BE4B62" w:rsidRDefault="00272A02" w:rsidP="00800A05">
            <w:pPr>
              <w:spacing w:before="80" w:after="80"/>
              <w:rPr>
                <w:sz w:val="24"/>
                <w:lang w:val="bg-BG"/>
              </w:rPr>
            </w:pPr>
          </w:p>
        </w:tc>
        <w:tc>
          <w:tcPr>
            <w:tcW w:w="1682" w:type="pct"/>
            <w:tcBorders>
              <w:top w:val="nil"/>
              <w:left w:val="single" w:sz="4" w:space="0" w:color="auto"/>
              <w:bottom w:val="nil"/>
              <w:right w:val="single" w:sz="4" w:space="0" w:color="auto"/>
            </w:tcBorders>
          </w:tcPr>
          <w:p w:rsidR="00272A02" w:rsidRPr="00272A02" w:rsidRDefault="00272A02" w:rsidP="00272A02">
            <w:pPr>
              <w:jc w:val="both"/>
              <w:rPr>
                <w:sz w:val="24"/>
                <w:lang w:val="bg-BG"/>
              </w:rPr>
            </w:pPr>
            <w:r w:rsidRPr="00272A02">
              <w:rPr>
                <w:sz w:val="24"/>
                <w:lang w:val="bg-BG"/>
              </w:rPr>
              <w:t>2. В т.12 и т.13 на стр.21-22 има сериозно противоречие.</w:t>
            </w:r>
          </w:p>
          <w:p w:rsidR="00272A02" w:rsidRPr="00272A02" w:rsidRDefault="00272A02" w:rsidP="00272A02">
            <w:pPr>
              <w:jc w:val="both"/>
              <w:rPr>
                <w:sz w:val="24"/>
                <w:lang w:val="bg-BG"/>
              </w:rPr>
            </w:pPr>
            <w:r w:rsidRPr="00272A02">
              <w:rPr>
                <w:sz w:val="24"/>
                <w:lang w:val="bg-BG"/>
              </w:rPr>
              <w:t xml:space="preserve">В т.12 е записано:"12. Инвестицията </w:t>
            </w:r>
            <w:r w:rsidRPr="00272A02">
              <w:rPr>
                <w:b/>
                <w:bCs/>
                <w:sz w:val="24"/>
                <w:lang w:val="bg-BG"/>
              </w:rPr>
              <w:t>може да бъде свързана с производството на енергия</w:t>
            </w:r>
            <w:r w:rsidRPr="00272A02">
              <w:rPr>
                <w:sz w:val="24"/>
                <w:lang w:val="bg-BG"/>
              </w:rPr>
              <w:t xml:space="preserve"> от възобновяеми източници за целите на функциониране на центъра за подготовка на продукцията за продажба, при условие че това производство не превишава средното годишно потребление на горива или енергия.</w:t>
            </w:r>
          </w:p>
          <w:p w:rsidR="00272A02" w:rsidRPr="00272A02" w:rsidRDefault="00272A02" w:rsidP="00272A02">
            <w:pPr>
              <w:jc w:val="both"/>
              <w:rPr>
                <w:sz w:val="24"/>
                <w:lang w:val="bg-BG"/>
              </w:rPr>
            </w:pPr>
            <w:r w:rsidRPr="00272A02">
              <w:rPr>
                <w:sz w:val="24"/>
                <w:lang w:val="bg-BG"/>
              </w:rPr>
              <w:t xml:space="preserve">Когато инвестициите са в полза на производството на електроенергия от </w:t>
            </w:r>
            <w:r w:rsidRPr="00272A02">
              <w:rPr>
                <w:sz w:val="24"/>
                <w:u w:val="single"/>
                <w:lang w:val="bg-BG"/>
              </w:rPr>
              <w:t>фотоволтаични системи,</w:t>
            </w:r>
            <w:r w:rsidRPr="00272A02">
              <w:rPr>
                <w:sz w:val="24"/>
                <w:lang w:val="bg-BG"/>
              </w:rPr>
              <w:t xml:space="preserve"> производствените съоръжения служат само на собствените нужди от енергия на крайният получател и </w:t>
            </w:r>
            <w:r w:rsidRPr="00272A02">
              <w:rPr>
                <w:b/>
                <w:bCs/>
                <w:sz w:val="24"/>
                <w:lang w:val="bg-BG"/>
              </w:rPr>
              <w:t>производственият им капацитет не надвишава еквивалента на комбинираното средногодишно потребление на топлинна енергия и електроенергия от кандидата."</w:t>
            </w:r>
          </w:p>
          <w:p w:rsidR="00272A02" w:rsidRPr="00272A02" w:rsidRDefault="00272A02" w:rsidP="00272A02">
            <w:pPr>
              <w:jc w:val="both"/>
              <w:rPr>
                <w:sz w:val="24"/>
                <w:lang w:val="bg-BG"/>
              </w:rPr>
            </w:pPr>
            <w:r w:rsidRPr="00272A02">
              <w:rPr>
                <w:sz w:val="24"/>
                <w:lang w:val="bg-BG"/>
              </w:rPr>
              <w:t> </w:t>
            </w:r>
          </w:p>
          <w:p w:rsidR="00272A02" w:rsidRPr="00272A02" w:rsidRDefault="00272A02" w:rsidP="00272A02">
            <w:pPr>
              <w:jc w:val="both"/>
              <w:rPr>
                <w:sz w:val="24"/>
                <w:lang w:val="bg-BG"/>
              </w:rPr>
            </w:pPr>
            <w:r w:rsidRPr="00272A02">
              <w:rPr>
                <w:sz w:val="24"/>
                <w:lang w:val="bg-BG"/>
              </w:rPr>
              <w:t xml:space="preserve"> В цитирания текст и текстовете в останалите страници на публикуваните насоки, прави впечатление, че въпреки предвидено производство на енергия от възобновяеми </w:t>
            </w:r>
            <w:r w:rsidRPr="00272A02">
              <w:rPr>
                <w:sz w:val="24"/>
                <w:lang w:val="bg-BG"/>
              </w:rPr>
              <w:lastRenderedPageBreak/>
              <w:t>източници в началото, в последствие се прави конкретен избор на определен възобновяем източник, а именно - слънчева енергия.</w:t>
            </w:r>
          </w:p>
          <w:p w:rsidR="00272A02" w:rsidRPr="00272A02" w:rsidRDefault="00272A02" w:rsidP="00272A02">
            <w:pPr>
              <w:jc w:val="both"/>
              <w:rPr>
                <w:sz w:val="24"/>
                <w:lang w:val="bg-BG"/>
              </w:rPr>
            </w:pPr>
            <w:r w:rsidRPr="00272A02">
              <w:rPr>
                <w:b/>
                <w:bCs/>
                <w:sz w:val="24"/>
                <w:lang w:val="bg-BG"/>
              </w:rPr>
              <w:t>Това противоречи на чл.20 от ЗЕВИ, който гласи:</w:t>
            </w:r>
          </w:p>
          <w:p w:rsidR="00272A02" w:rsidRPr="00272A02" w:rsidRDefault="00272A02" w:rsidP="00272A02">
            <w:pPr>
              <w:jc w:val="both"/>
              <w:rPr>
                <w:sz w:val="24"/>
                <w:lang w:val="bg-BG"/>
              </w:rPr>
            </w:pPr>
            <w:r w:rsidRPr="00272A02">
              <w:rPr>
                <w:sz w:val="24"/>
                <w:lang w:val="bg-BG"/>
              </w:rPr>
              <w:t xml:space="preserve">  "Чл. 20. (1) (В сила от 1.01.2012 г. за сгради за обществено обслужване, а за останалите сгради - от 31.12.2014 г. - ДВ, бр. 35 от 2011 г.) </w:t>
            </w:r>
            <w:r w:rsidRPr="00272A02">
              <w:rPr>
                <w:b/>
                <w:bCs/>
                <w:sz w:val="24"/>
                <w:lang w:val="bg-BG"/>
              </w:rPr>
              <w:t xml:space="preserve">При изграждане на нови или при реконструкция, основно обновяване, основен ремонт или преустройство на съществуващи сгради се въвеждат в експлоатация инсталации за производство на енергия от възобновяеми източници, когато това е технически възможно и икономически целесъобразно. </w:t>
            </w:r>
            <w:r w:rsidRPr="00272A02">
              <w:rPr>
                <w:sz w:val="24"/>
                <w:lang w:val="bg-BG"/>
              </w:rPr>
              <w:t xml:space="preserve">(2) (В сила от 1.01.2012 г. за сгради за обществено обслужване, а за останалите сгради - от 31.12.2014 г. - ДВ, бр. 35 от 2011 г.) В случаите по ал. 1 най-малко 15 на сто от общото количество топлинна енергия и енергия за охлаждане, необходима на сградата, трябва да бъде произведена от възобновяеми източници чрез въвеждане на: 1. централизирано отопление, използващо биомаса или геотермална енергия; 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 3. слънчеви топлинни инсталации; 4. (изм. – ДВ, бр. 11 от 2023 г.) термопомпи и геотермални системи. </w:t>
            </w:r>
            <w:r w:rsidRPr="00272A02">
              <w:rPr>
                <w:sz w:val="24"/>
                <w:lang w:val="bg-BG"/>
              </w:rPr>
              <w:lastRenderedPageBreak/>
              <w:t xml:space="preserve">(3) (В сила от 1.01.2012 г. за сгради за обществено обслужване, а за останалите сгради - от 31.12.2014 г. - ДВ, бр. 35 от 2011 г.) </w:t>
            </w:r>
            <w:r w:rsidRPr="00272A02">
              <w:rPr>
                <w:b/>
                <w:bCs/>
                <w:sz w:val="24"/>
                <w:lang w:val="bg-BG"/>
              </w:rPr>
              <w:t>При изготвянето на инвестиционни проекти за нови сгради или за реконструкция, основно обновяване, основен ремонт или преустройство на съществуващи сгради в част "Енергийна ефективност" и при обследването за енергийна ефективност на съществуващи сгради задължително се анализират възможностите за използване на енергия от възобновяеми източници за доказване на техническата възможност и икономическата целесъобразност по ал. 1. Анализът на възможностите за използване на енергия от възобновяеми източници е част от оценката на показателите за годишен разход на енергия в сградата. (4) При реализиране на проекти за модернизация на производствените процеси в малки и средни предприятия мерките за енергийна ефективност се комбинират с въвеждане в експлоатация на инсталации за производство на топлинна енергия и енергия за охлаждане от възобновяеми източници за задоволяване на технологични нужди на предприятието. "</w:t>
            </w:r>
          </w:p>
          <w:p w:rsidR="00272A02" w:rsidRPr="00272A02" w:rsidRDefault="00272A02" w:rsidP="00272A02">
            <w:pPr>
              <w:jc w:val="both"/>
              <w:rPr>
                <w:sz w:val="24"/>
                <w:lang w:val="bg-BG"/>
              </w:rPr>
            </w:pPr>
          </w:p>
          <w:p w:rsidR="00272A02" w:rsidRPr="00272A02" w:rsidRDefault="00272A02" w:rsidP="00272A02">
            <w:pPr>
              <w:jc w:val="both"/>
              <w:rPr>
                <w:sz w:val="24"/>
                <w:lang w:val="bg-BG"/>
              </w:rPr>
            </w:pPr>
            <w:r w:rsidRPr="00272A02">
              <w:rPr>
                <w:b/>
                <w:bCs/>
                <w:sz w:val="24"/>
                <w:u w:val="single"/>
                <w:lang w:val="bg-BG"/>
              </w:rPr>
              <w:t xml:space="preserve">Би трябвало да се даде свобода на фирмите и енергийните одитори да преценят дали дадена технология за производство на </w:t>
            </w:r>
            <w:r w:rsidRPr="00272A02">
              <w:rPr>
                <w:b/>
                <w:bCs/>
                <w:sz w:val="24"/>
                <w:u w:val="single"/>
                <w:lang w:val="bg-BG"/>
              </w:rPr>
              <w:lastRenderedPageBreak/>
              <w:t>енергия от възобновяеми източници е  технически възможна и икономически целесъобразна, съобразно чл.20 ал.1 от ЗЕВИ. В някои райони и при отделни производствени системи въвеждането на фотоволтаични системи не е най-удачното решение за фирмите, а и може да им създаде технически и технологични проблеми.</w:t>
            </w:r>
          </w:p>
          <w:p w:rsidR="00272A02" w:rsidRPr="00272A02" w:rsidRDefault="00272A02" w:rsidP="00272A02">
            <w:pPr>
              <w:jc w:val="both"/>
              <w:rPr>
                <w:sz w:val="24"/>
                <w:lang w:val="bg-BG"/>
              </w:rPr>
            </w:pPr>
          </w:p>
        </w:tc>
        <w:tc>
          <w:tcPr>
            <w:tcW w:w="556" w:type="pct"/>
            <w:tcBorders>
              <w:top w:val="nil"/>
              <w:left w:val="single" w:sz="4" w:space="0" w:color="auto"/>
              <w:bottom w:val="nil"/>
              <w:right w:val="single" w:sz="4" w:space="0" w:color="auto"/>
            </w:tcBorders>
          </w:tcPr>
          <w:p w:rsidR="00272A02" w:rsidRPr="00E26228" w:rsidRDefault="00272A02" w:rsidP="00B86A80">
            <w:pPr>
              <w:spacing w:before="80" w:after="80"/>
              <w:rPr>
                <w:color w:val="FF0000"/>
                <w:sz w:val="24"/>
                <w:lang w:val="bg-BG"/>
              </w:rPr>
            </w:pPr>
          </w:p>
        </w:tc>
        <w:tc>
          <w:tcPr>
            <w:tcW w:w="1705" w:type="pct"/>
            <w:tcBorders>
              <w:top w:val="nil"/>
              <w:left w:val="single" w:sz="4" w:space="0" w:color="auto"/>
              <w:bottom w:val="nil"/>
              <w:right w:val="single" w:sz="4" w:space="0" w:color="auto"/>
            </w:tcBorders>
          </w:tcPr>
          <w:p w:rsidR="00272A02" w:rsidRPr="00B86A80" w:rsidRDefault="00272A02" w:rsidP="00800A05">
            <w:pPr>
              <w:spacing w:before="80" w:after="80"/>
              <w:rPr>
                <w:color w:val="FF0000"/>
                <w:sz w:val="24"/>
                <w:lang w:val="bg-BG"/>
              </w:rPr>
            </w:pPr>
          </w:p>
        </w:tc>
      </w:tr>
      <w:tr w:rsidR="00272A02" w:rsidRPr="00E26228" w:rsidTr="00176A7A">
        <w:tc>
          <w:tcPr>
            <w:tcW w:w="1057" w:type="pct"/>
            <w:tcBorders>
              <w:top w:val="nil"/>
              <w:left w:val="single" w:sz="4" w:space="0" w:color="auto"/>
              <w:bottom w:val="nil"/>
              <w:right w:val="single" w:sz="4" w:space="0" w:color="auto"/>
            </w:tcBorders>
          </w:tcPr>
          <w:p w:rsidR="00272A02" w:rsidRPr="00BE4B62" w:rsidRDefault="00272A02" w:rsidP="00800A05">
            <w:pPr>
              <w:spacing w:before="80" w:after="80"/>
              <w:rPr>
                <w:sz w:val="24"/>
                <w:lang w:val="bg-BG"/>
              </w:rPr>
            </w:pPr>
          </w:p>
        </w:tc>
        <w:tc>
          <w:tcPr>
            <w:tcW w:w="1682" w:type="pct"/>
            <w:tcBorders>
              <w:top w:val="nil"/>
              <w:left w:val="single" w:sz="4" w:space="0" w:color="auto"/>
              <w:bottom w:val="nil"/>
              <w:right w:val="single" w:sz="4" w:space="0" w:color="auto"/>
            </w:tcBorders>
          </w:tcPr>
          <w:p w:rsidR="00272A02" w:rsidRPr="00272A02" w:rsidRDefault="00272A02" w:rsidP="00272A02">
            <w:pPr>
              <w:jc w:val="both"/>
              <w:rPr>
                <w:sz w:val="24"/>
                <w:lang w:val="bg-BG"/>
              </w:rPr>
            </w:pPr>
            <w:r w:rsidRPr="00272A02">
              <w:rPr>
                <w:sz w:val="24"/>
                <w:lang w:val="bg-BG"/>
              </w:rPr>
              <w:t>3. Моля да се преработят след консултации с АУЕР и МРРБ всички условия в публикуваните насоки, свързани с  понятието: възобновяеми енергийни източници. Насоките трябва да са изцяло в съответствие с действащите норми в т.ч. да са съобразени с ДР, пар.1 от ЗЕВИ:</w:t>
            </w:r>
          </w:p>
          <w:p w:rsidR="00272A02" w:rsidRPr="00272A02" w:rsidRDefault="00272A02" w:rsidP="00272A02">
            <w:pPr>
              <w:jc w:val="both"/>
              <w:rPr>
                <w:sz w:val="24"/>
                <w:lang w:val="bg-BG"/>
              </w:rPr>
            </w:pPr>
            <w:r w:rsidRPr="00272A02">
              <w:rPr>
                <w:sz w:val="24"/>
                <w:lang w:val="bg-BG"/>
              </w:rPr>
              <w:t xml:space="preserve"> " </w:t>
            </w:r>
            <w:r w:rsidRPr="00272A02">
              <w:rPr>
                <w:b/>
                <w:bCs/>
                <w:sz w:val="24"/>
                <w:lang w:val="bg-BG"/>
              </w:rPr>
              <w:t>6. "Енергия за собствени нужди"</w:t>
            </w:r>
            <w:r w:rsidRPr="00272A02">
              <w:rPr>
                <w:sz w:val="24"/>
                <w:lang w:val="bg-BG"/>
              </w:rPr>
              <w:t xml:space="preserve"> е количеството енергия, потребявана при работата на съоръженията и инсталациите, чрез които се осъществява производството на енергия от възобновяеми източници. </w:t>
            </w:r>
          </w:p>
          <w:p w:rsidR="00272A02" w:rsidRPr="00272A02" w:rsidRDefault="00272A02" w:rsidP="00272A02">
            <w:pPr>
              <w:jc w:val="both"/>
              <w:rPr>
                <w:sz w:val="24"/>
                <w:lang w:val="bg-BG"/>
              </w:rPr>
            </w:pPr>
            <w:r w:rsidRPr="00272A02">
              <w:rPr>
                <w:b/>
                <w:bCs/>
                <w:sz w:val="24"/>
                <w:lang w:val="bg-BG"/>
              </w:rPr>
              <w:t>7. "Енергия за собствено потребление"</w:t>
            </w:r>
            <w:r w:rsidRPr="00272A02">
              <w:rPr>
                <w:sz w:val="24"/>
                <w:lang w:val="bg-BG"/>
              </w:rPr>
              <w:t xml:space="preserve"> е количеството енергия, използвано за снабдяване на обекти, клонове и предприятия на собственика на съоръженията и инсталациите за производство на енергия от възобновяеми източници.</w:t>
            </w:r>
          </w:p>
          <w:p w:rsidR="00272A02" w:rsidRPr="00272A02" w:rsidRDefault="00272A02" w:rsidP="00272A02">
            <w:pPr>
              <w:jc w:val="both"/>
              <w:rPr>
                <w:sz w:val="24"/>
                <w:lang w:val="bg-BG"/>
              </w:rPr>
            </w:pPr>
            <w:r w:rsidRPr="00272A02">
              <w:rPr>
                <w:sz w:val="24"/>
                <w:lang w:val="bg-BG"/>
              </w:rPr>
              <w:t> </w:t>
            </w:r>
            <w:r w:rsidRPr="00272A02">
              <w:rPr>
                <w:b/>
                <w:bCs/>
                <w:sz w:val="24"/>
                <w:lang w:val="bg-BG"/>
              </w:rPr>
              <w:t>8. (Изм. – ДВ, бр. 11 от 2023 г.) "Енергия от възобновяеми източници"</w:t>
            </w:r>
            <w:r w:rsidRPr="00272A02">
              <w:rPr>
                <w:sz w:val="24"/>
                <w:lang w:val="bg-BG"/>
              </w:rPr>
              <w:t xml:space="preserve"> е енергията от възобновяеми неизкопаеми източници: вятърна, слънчева енергия, енергия, съхранявана под формата на топлина в </w:t>
            </w:r>
            <w:r w:rsidRPr="00272A02">
              <w:rPr>
                <w:sz w:val="24"/>
                <w:lang w:val="bg-BG"/>
              </w:rPr>
              <w:lastRenderedPageBreak/>
              <w:t>атмосферния въздух - аеротермална енергия, геотермална енергия, океанска енергия, водноелектрическа енергия, биомаса, газ от възобновяеми източници, сметищен газ и газ от пречиствателни инсталации за отпадни води. " </w:t>
            </w:r>
          </w:p>
          <w:p w:rsidR="00272A02" w:rsidRPr="00272A02" w:rsidRDefault="00272A02" w:rsidP="00272A02">
            <w:pPr>
              <w:jc w:val="both"/>
              <w:rPr>
                <w:sz w:val="24"/>
                <w:lang w:val="bg-BG"/>
              </w:rPr>
            </w:pPr>
          </w:p>
        </w:tc>
        <w:tc>
          <w:tcPr>
            <w:tcW w:w="556" w:type="pct"/>
            <w:tcBorders>
              <w:top w:val="nil"/>
              <w:left w:val="single" w:sz="4" w:space="0" w:color="auto"/>
              <w:bottom w:val="nil"/>
              <w:right w:val="single" w:sz="4" w:space="0" w:color="auto"/>
            </w:tcBorders>
          </w:tcPr>
          <w:p w:rsidR="00272A02" w:rsidRPr="00E26228" w:rsidRDefault="00272A02" w:rsidP="00B86A80">
            <w:pPr>
              <w:spacing w:before="80" w:after="80"/>
              <w:rPr>
                <w:color w:val="FF0000"/>
                <w:sz w:val="24"/>
                <w:lang w:val="bg-BG"/>
              </w:rPr>
            </w:pPr>
          </w:p>
        </w:tc>
        <w:tc>
          <w:tcPr>
            <w:tcW w:w="1705" w:type="pct"/>
            <w:tcBorders>
              <w:top w:val="nil"/>
              <w:left w:val="single" w:sz="4" w:space="0" w:color="auto"/>
              <w:bottom w:val="nil"/>
              <w:right w:val="single" w:sz="4" w:space="0" w:color="auto"/>
            </w:tcBorders>
          </w:tcPr>
          <w:p w:rsidR="00272A02" w:rsidRPr="00B86A80" w:rsidRDefault="00272A02" w:rsidP="00800A05">
            <w:pPr>
              <w:spacing w:before="80" w:after="80"/>
              <w:rPr>
                <w:color w:val="FF0000"/>
                <w:sz w:val="24"/>
                <w:lang w:val="bg-BG"/>
              </w:rPr>
            </w:pPr>
          </w:p>
        </w:tc>
      </w:tr>
      <w:tr w:rsidR="00272A02" w:rsidRPr="00E26228" w:rsidTr="00176A7A">
        <w:tc>
          <w:tcPr>
            <w:tcW w:w="1057" w:type="pct"/>
            <w:tcBorders>
              <w:top w:val="nil"/>
              <w:left w:val="single" w:sz="4" w:space="0" w:color="auto"/>
              <w:bottom w:val="single" w:sz="4" w:space="0" w:color="auto"/>
              <w:right w:val="single" w:sz="4" w:space="0" w:color="auto"/>
            </w:tcBorders>
          </w:tcPr>
          <w:p w:rsidR="00272A02" w:rsidRPr="00BE4B62" w:rsidRDefault="00272A02" w:rsidP="00800A05">
            <w:pPr>
              <w:spacing w:before="80" w:after="80"/>
              <w:rPr>
                <w:sz w:val="24"/>
                <w:lang w:val="bg-BG"/>
              </w:rPr>
            </w:pPr>
          </w:p>
        </w:tc>
        <w:tc>
          <w:tcPr>
            <w:tcW w:w="1682" w:type="pct"/>
            <w:tcBorders>
              <w:top w:val="nil"/>
              <w:left w:val="single" w:sz="4" w:space="0" w:color="auto"/>
              <w:bottom w:val="single" w:sz="4" w:space="0" w:color="auto"/>
              <w:right w:val="single" w:sz="4" w:space="0" w:color="auto"/>
            </w:tcBorders>
          </w:tcPr>
          <w:p w:rsidR="00272A02" w:rsidRPr="00272A02" w:rsidRDefault="00272A02" w:rsidP="00272A02">
            <w:pPr>
              <w:jc w:val="both"/>
              <w:rPr>
                <w:sz w:val="24"/>
                <w:lang w:val="bg-BG"/>
              </w:rPr>
            </w:pPr>
            <w:r w:rsidRPr="00272A02">
              <w:rPr>
                <w:sz w:val="24"/>
                <w:lang w:val="bg-BG"/>
              </w:rPr>
              <w:t>4. В критериите за оценка не е коректно да се получават точки само за въвеждане на фотоволтаични системи. По този начин се опорочава смисълът на въвеждане на нови модерни технологии, използващи възобновяеми енергийни източници както самостоятелно, така и в комбинация, за покриване на нуждите на потребителите в по-голяма част от денонощието и годината, независимо от метеорологичните условия.</w:t>
            </w:r>
          </w:p>
          <w:p w:rsidR="00272A02" w:rsidRPr="00272A02" w:rsidRDefault="00272A02" w:rsidP="00272A02">
            <w:pPr>
              <w:jc w:val="both"/>
              <w:rPr>
                <w:sz w:val="24"/>
                <w:lang w:val="bg-BG"/>
              </w:rPr>
            </w:pPr>
            <w:r w:rsidRPr="00272A02">
              <w:rPr>
                <w:b/>
                <w:bCs/>
                <w:sz w:val="24"/>
                <w:lang w:val="bg-BG"/>
              </w:rPr>
              <w:t>Специалистите на Камарата на енергийните одитори са готови да изложат и допълнителни съображения при разглеждане на бележките ни.</w:t>
            </w:r>
          </w:p>
          <w:p w:rsidR="00272A02" w:rsidRPr="00272A02" w:rsidRDefault="00272A02" w:rsidP="00272A02">
            <w:pPr>
              <w:jc w:val="both"/>
              <w:rPr>
                <w:sz w:val="24"/>
                <w:lang w:val="bg-BG"/>
              </w:rPr>
            </w:pPr>
          </w:p>
        </w:tc>
        <w:tc>
          <w:tcPr>
            <w:tcW w:w="556" w:type="pct"/>
            <w:tcBorders>
              <w:top w:val="nil"/>
              <w:left w:val="single" w:sz="4" w:space="0" w:color="auto"/>
              <w:bottom w:val="single" w:sz="4" w:space="0" w:color="auto"/>
              <w:right w:val="single" w:sz="4" w:space="0" w:color="auto"/>
            </w:tcBorders>
          </w:tcPr>
          <w:p w:rsidR="00272A02" w:rsidRPr="00E26228" w:rsidRDefault="00272A02" w:rsidP="00B86A80">
            <w:pPr>
              <w:spacing w:before="80" w:after="80"/>
              <w:rPr>
                <w:color w:val="FF0000"/>
                <w:sz w:val="24"/>
                <w:lang w:val="bg-BG"/>
              </w:rPr>
            </w:pPr>
          </w:p>
        </w:tc>
        <w:tc>
          <w:tcPr>
            <w:tcW w:w="1705" w:type="pct"/>
            <w:tcBorders>
              <w:top w:val="nil"/>
              <w:left w:val="single" w:sz="4" w:space="0" w:color="auto"/>
              <w:bottom w:val="single" w:sz="4" w:space="0" w:color="auto"/>
              <w:right w:val="single" w:sz="4" w:space="0" w:color="auto"/>
            </w:tcBorders>
          </w:tcPr>
          <w:p w:rsidR="00272A02" w:rsidRPr="00B86A80" w:rsidRDefault="00272A02" w:rsidP="00800A05">
            <w:pPr>
              <w:spacing w:before="80" w:after="80"/>
              <w:rPr>
                <w:color w:val="FF0000"/>
                <w:sz w:val="24"/>
                <w:lang w:val="bg-BG"/>
              </w:rPr>
            </w:pPr>
          </w:p>
        </w:tc>
      </w:tr>
    </w:tbl>
    <w:p w:rsidR="004A1096" w:rsidRPr="005E27D4" w:rsidRDefault="004A1096" w:rsidP="006F52C7">
      <w:pPr>
        <w:widowControl w:val="0"/>
        <w:autoSpaceDE w:val="0"/>
        <w:autoSpaceDN w:val="0"/>
        <w:adjustRightInd w:val="0"/>
        <w:ind w:left="5669"/>
        <w:rPr>
          <w:rFonts w:ascii="Verdana" w:hAnsi="Verdana" w:cs="Verdana"/>
          <w:color w:val="FF0000"/>
          <w:sz w:val="18"/>
          <w:szCs w:val="18"/>
          <w:vertAlign w:val="superscript"/>
          <w:lang w:val="bg-BG" w:eastAsia="bg-BG"/>
        </w:rPr>
      </w:pPr>
    </w:p>
    <w:p w:rsidR="001E22F5" w:rsidRDefault="001E22F5" w:rsidP="004A1096">
      <w:pPr>
        <w:widowControl w:val="0"/>
        <w:autoSpaceDE w:val="0"/>
        <w:autoSpaceDN w:val="0"/>
        <w:adjustRightInd w:val="0"/>
        <w:ind w:left="5669"/>
        <w:rPr>
          <w:rStyle w:val="FontStyle52"/>
          <w:i/>
          <w:color w:val="FF0000"/>
          <w:sz w:val="14"/>
          <w:szCs w:val="14"/>
          <w:lang w:val="bg-BG"/>
        </w:rPr>
      </w:pPr>
    </w:p>
    <w:p w:rsidR="001E22F5" w:rsidRDefault="001E22F5" w:rsidP="004A1096">
      <w:pPr>
        <w:widowControl w:val="0"/>
        <w:autoSpaceDE w:val="0"/>
        <w:autoSpaceDN w:val="0"/>
        <w:adjustRightInd w:val="0"/>
        <w:ind w:left="5669"/>
        <w:rPr>
          <w:rStyle w:val="FontStyle52"/>
          <w:i/>
          <w:color w:val="FF0000"/>
          <w:sz w:val="14"/>
          <w:szCs w:val="14"/>
          <w:lang w:val="bg-BG"/>
        </w:rPr>
      </w:pPr>
    </w:p>
    <w:p w:rsidR="00FD74DB" w:rsidRPr="00B72EA2" w:rsidRDefault="00FD74DB" w:rsidP="00B72EA2">
      <w:pPr>
        <w:widowControl w:val="0"/>
        <w:autoSpaceDE w:val="0"/>
        <w:autoSpaceDN w:val="0"/>
        <w:adjustRightInd w:val="0"/>
        <w:rPr>
          <w:rFonts w:ascii="Verdana" w:hAnsi="Verdana" w:cs="Verdana"/>
          <w:bCs/>
          <w:smallCaps/>
          <w:color w:val="FF0000"/>
          <w:sz w:val="18"/>
          <w:szCs w:val="18"/>
          <w:lang w:val="bg-BG" w:eastAsia="bg-BG"/>
        </w:rPr>
      </w:pPr>
    </w:p>
    <w:sectPr w:rsidR="00FD74DB" w:rsidRPr="00B72EA2" w:rsidSect="00B551FD">
      <w:footerReference w:type="even" r:id="rId11"/>
      <w:footerReference w:type="default" r:id="rId12"/>
      <w:headerReference w:type="first" r:id="rId13"/>
      <w:footerReference w:type="first" r:id="rId14"/>
      <w:pgSz w:w="16840" w:h="11907" w:orient="landscape" w:code="9"/>
      <w:pgMar w:top="1134" w:right="851" w:bottom="567" w:left="85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F6A" w:rsidRDefault="00C02F6A" w:rsidP="00F77FC0">
      <w:r>
        <w:separator/>
      </w:r>
    </w:p>
  </w:endnote>
  <w:endnote w:type="continuationSeparator" w:id="0">
    <w:p w:rsidR="00C02F6A" w:rsidRDefault="00C02F6A" w:rsidP="00F7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14" w:rsidRDefault="00C50714" w:rsidP="007E5A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0714" w:rsidRDefault="00C50714" w:rsidP="00B10C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14" w:rsidRPr="008A7596" w:rsidRDefault="00C50714" w:rsidP="008A7596">
    <w:pPr>
      <w:pStyle w:val="Footer"/>
      <w:jc w:val="right"/>
      <w:rPr>
        <w:rFonts w:ascii="Verdana" w:hAnsi="Verdana"/>
        <w:sz w:val="16"/>
        <w:szCs w:val="16"/>
        <w:lang w:val="bg-BG"/>
      </w:rPr>
    </w:pPr>
    <w:r w:rsidRPr="008A7596">
      <w:rPr>
        <w:rFonts w:ascii="Verdana" w:hAnsi="Verdana"/>
        <w:sz w:val="16"/>
        <w:szCs w:val="16"/>
      </w:rPr>
      <w:fldChar w:fldCharType="begin"/>
    </w:r>
    <w:r w:rsidRPr="008A7596">
      <w:rPr>
        <w:rFonts w:ascii="Verdana" w:hAnsi="Verdana"/>
        <w:sz w:val="16"/>
        <w:szCs w:val="16"/>
      </w:rPr>
      <w:instrText xml:space="preserve"> PAGE   \* MERGEFORMAT </w:instrText>
    </w:r>
    <w:r w:rsidRPr="008A7596">
      <w:rPr>
        <w:rFonts w:ascii="Verdana" w:hAnsi="Verdana"/>
        <w:sz w:val="16"/>
        <w:szCs w:val="16"/>
      </w:rPr>
      <w:fldChar w:fldCharType="separate"/>
    </w:r>
    <w:r w:rsidR="00480C20">
      <w:rPr>
        <w:rFonts w:ascii="Verdana" w:hAnsi="Verdana"/>
        <w:noProof/>
        <w:sz w:val="16"/>
        <w:szCs w:val="16"/>
      </w:rPr>
      <w:t>27</w:t>
    </w:r>
    <w:r w:rsidRPr="008A7596">
      <w:rPr>
        <w:rFonts w:ascii="Verdana" w:hAnsi="Verdana"/>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14" w:rsidRPr="001E0090" w:rsidRDefault="00C50714">
    <w:pPr>
      <w:pStyle w:val="Footer"/>
      <w:jc w:val="right"/>
      <w:rPr>
        <w:rFonts w:ascii="Verdana" w:hAnsi="Verdan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F6A" w:rsidRDefault="00C02F6A" w:rsidP="00F77FC0">
      <w:r>
        <w:separator/>
      </w:r>
    </w:p>
  </w:footnote>
  <w:footnote w:type="continuationSeparator" w:id="0">
    <w:p w:rsidR="00C02F6A" w:rsidRDefault="00C02F6A" w:rsidP="00F77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F0A" w:rsidRPr="00241F0A" w:rsidRDefault="00241F0A" w:rsidP="00241F0A">
    <w:pPr>
      <w:tabs>
        <w:tab w:val="center" w:pos="4153"/>
        <w:tab w:val="right" w:pos="8306"/>
      </w:tabs>
      <w:spacing w:line="360" w:lineRule="auto"/>
      <w:jc w:val="right"/>
      <w:rPr>
        <w:rFonts w:ascii="Verdana" w:hAnsi="Verdana" w:cs="Verdana"/>
        <w:sz w:val="20"/>
        <w:szCs w:val="20"/>
        <w:lang w:val="bg-BG"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CF5"/>
    <w:multiLevelType w:val="hybridMultilevel"/>
    <w:tmpl w:val="25EEA81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3A6566"/>
    <w:multiLevelType w:val="hybridMultilevel"/>
    <w:tmpl w:val="0C3A5486"/>
    <w:lvl w:ilvl="0" w:tplc="3E4AF02A">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65816"/>
    <w:multiLevelType w:val="multilevel"/>
    <w:tmpl w:val="052852DC"/>
    <w:lvl w:ilvl="0">
      <w:start w:val="1"/>
      <w:numFmt w:val="decimal"/>
      <w:lvlText w:val="%1."/>
      <w:lvlJc w:val="left"/>
      <w:pPr>
        <w:ind w:left="510" w:hanging="51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BB639A"/>
    <w:multiLevelType w:val="hybridMultilevel"/>
    <w:tmpl w:val="96D4C55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0B3A527F"/>
    <w:multiLevelType w:val="hybridMultilevel"/>
    <w:tmpl w:val="14D6DDE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B834ACF"/>
    <w:multiLevelType w:val="multilevel"/>
    <w:tmpl w:val="C01C879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6" w15:restartNumberingAfterBreak="0">
    <w:nsid w:val="105535B5"/>
    <w:multiLevelType w:val="hybridMultilevel"/>
    <w:tmpl w:val="4EEE65A4"/>
    <w:lvl w:ilvl="0" w:tplc="F744932A">
      <w:start w:val="1"/>
      <w:numFmt w:val="decimal"/>
      <w:lvlText w:val="%1."/>
      <w:lvlJc w:val="left"/>
      <w:pPr>
        <w:ind w:left="644" w:hanging="360"/>
      </w:pPr>
      <w:rPr>
        <w:rFonts w:hint="default"/>
      </w:rPr>
    </w:lvl>
    <w:lvl w:ilvl="1" w:tplc="04020019" w:tentative="1">
      <w:start w:val="1"/>
      <w:numFmt w:val="lowerLetter"/>
      <w:lvlText w:val="%2."/>
      <w:lvlJc w:val="left"/>
      <w:pPr>
        <w:ind w:left="1562" w:hanging="360"/>
      </w:pPr>
    </w:lvl>
    <w:lvl w:ilvl="2" w:tplc="0402001B" w:tentative="1">
      <w:start w:val="1"/>
      <w:numFmt w:val="lowerRoman"/>
      <w:lvlText w:val="%3."/>
      <w:lvlJc w:val="right"/>
      <w:pPr>
        <w:ind w:left="2282" w:hanging="180"/>
      </w:pPr>
    </w:lvl>
    <w:lvl w:ilvl="3" w:tplc="0402000F" w:tentative="1">
      <w:start w:val="1"/>
      <w:numFmt w:val="decimal"/>
      <w:lvlText w:val="%4."/>
      <w:lvlJc w:val="left"/>
      <w:pPr>
        <w:ind w:left="3002" w:hanging="360"/>
      </w:pPr>
    </w:lvl>
    <w:lvl w:ilvl="4" w:tplc="04020019" w:tentative="1">
      <w:start w:val="1"/>
      <w:numFmt w:val="lowerLetter"/>
      <w:lvlText w:val="%5."/>
      <w:lvlJc w:val="left"/>
      <w:pPr>
        <w:ind w:left="3722" w:hanging="360"/>
      </w:pPr>
    </w:lvl>
    <w:lvl w:ilvl="5" w:tplc="0402001B" w:tentative="1">
      <w:start w:val="1"/>
      <w:numFmt w:val="lowerRoman"/>
      <w:lvlText w:val="%6."/>
      <w:lvlJc w:val="right"/>
      <w:pPr>
        <w:ind w:left="4442" w:hanging="180"/>
      </w:pPr>
    </w:lvl>
    <w:lvl w:ilvl="6" w:tplc="0402000F" w:tentative="1">
      <w:start w:val="1"/>
      <w:numFmt w:val="decimal"/>
      <w:lvlText w:val="%7."/>
      <w:lvlJc w:val="left"/>
      <w:pPr>
        <w:ind w:left="5162" w:hanging="360"/>
      </w:pPr>
    </w:lvl>
    <w:lvl w:ilvl="7" w:tplc="04020019" w:tentative="1">
      <w:start w:val="1"/>
      <w:numFmt w:val="lowerLetter"/>
      <w:lvlText w:val="%8."/>
      <w:lvlJc w:val="left"/>
      <w:pPr>
        <w:ind w:left="5882" w:hanging="360"/>
      </w:pPr>
    </w:lvl>
    <w:lvl w:ilvl="8" w:tplc="0402001B" w:tentative="1">
      <w:start w:val="1"/>
      <w:numFmt w:val="lowerRoman"/>
      <w:lvlText w:val="%9."/>
      <w:lvlJc w:val="right"/>
      <w:pPr>
        <w:ind w:left="6602" w:hanging="180"/>
      </w:pPr>
    </w:lvl>
  </w:abstractNum>
  <w:abstractNum w:abstractNumId="7" w15:restartNumberingAfterBreak="0">
    <w:nsid w:val="136A0742"/>
    <w:multiLevelType w:val="singleLevel"/>
    <w:tmpl w:val="1BB428A4"/>
    <w:lvl w:ilvl="0">
      <w:start w:val="1"/>
      <w:numFmt w:val="decimal"/>
      <w:lvlText w:val="3.%1."/>
      <w:legacy w:legacy="1" w:legacySpace="0" w:legacyIndent="557"/>
      <w:lvlJc w:val="left"/>
      <w:rPr>
        <w:rFonts w:ascii="Times New Roman" w:hAnsi="Times New Roman" w:cs="Times New Roman" w:hint="default"/>
      </w:rPr>
    </w:lvl>
  </w:abstractNum>
  <w:abstractNum w:abstractNumId="8" w15:restartNumberingAfterBreak="0">
    <w:nsid w:val="16D87FDE"/>
    <w:multiLevelType w:val="hybridMultilevel"/>
    <w:tmpl w:val="8D4624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7B82448"/>
    <w:multiLevelType w:val="hybridMultilevel"/>
    <w:tmpl w:val="B1101F08"/>
    <w:lvl w:ilvl="0" w:tplc="E9F036EE">
      <w:start w:val="1"/>
      <w:numFmt w:val="bullet"/>
      <w:lvlText w:val="-"/>
      <w:lvlJc w:val="left"/>
      <w:pPr>
        <w:ind w:left="720" w:hanging="360"/>
      </w:pPr>
      <w:rPr>
        <w:rFonts w:ascii="Verdana" w:eastAsia="Times New Roman"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653E1"/>
    <w:multiLevelType w:val="hybridMultilevel"/>
    <w:tmpl w:val="275439D6"/>
    <w:lvl w:ilvl="0" w:tplc="EF1CAED2">
      <w:start w:val="1"/>
      <w:numFmt w:val="bullet"/>
      <w:lvlText w:val=""/>
      <w:lvlJc w:val="left"/>
      <w:pPr>
        <w:tabs>
          <w:tab w:val="num" w:pos="1385"/>
        </w:tabs>
        <w:ind w:left="705" w:firstLine="34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BDD20E5"/>
    <w:multiLevelType w:val="hybridMultilevel"/>
    <w:tmpl w:val="585AEB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F33F52"/>
    <w:multiLevelType w:val="hybridMultilevel"/>
    <w:tmpl w:val="EEE46A8E"/>
    <w:lvl w:ilvl="0" w:tplc="0409000D">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3" w15:restartNumberingAfterBreak="0">
    <w:nsid w:val="27290441"/>
    <w:multiLevelType w:val="hybridMultilevel"/>
    <w:tmpl w:val="BC7A32F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88660F2"/>
    <w:multiLevelType w:val="hybridMultilevel"/>
    <w:tmpl w:val="F2589AD0"/>
    <w:lvl w:ilvl="0" w:tplc="0402000F">
      <w:start w:val="2"/>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5" w15:restartNumberingAfterBreak="0">
    <w:nsid w:val="29AA294F"/>
    <w:multiLevelType w:val="hybridMultilevel"/>
    <w:tmpl w:val="BE28AA7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2B3A7FD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F76BA"/>
    <w:multiLevelType w:val="hybridMultilevel"/>
    <w:tmpl w:val="4DE4A720"/>
    <w:lvl w:ilvl="0" w:tplc="AC54C446">
      <w:start w:val="1"/>
      <w:numFmt w:val="bullet"/>
      <w:lvlText w:val="-"/>
      <w:lvlJc w:val="left"/>
      <w:pPr>
        <w:ind w:left="360" w:hanging="360"/>
      </w:pPr>
      <w:rPr>
        <w:rFonts w:ascii="Verdana" w:eastAsia="Times New Roman" w:hAnsi="Verdan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1AA719B"/>
    <w:multiLevelType w:val="hybridMultilevel"/>
    <w:tmpl w:val="3FE25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13D9D"/>
    <w:multiLevelType w:val="hybridMultilevel"/>
    <w:tmpl w:val="E43E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7D4D53"/>
    <w:multiLevelType w:val="hybridMultilevel"/>
    <w:tmpl w:val="38CC6D5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40EF62AD"/>
    <w:multiLevelType w:val="hybridMultilevel"/>
    <w:tmpl w:val="B6682F48"/>
    <w:lvl w:ilvl="0" w:tplc="BB3CA224">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758462B"/>
    <w:multiLevelType w:val="multilevel"/>
    <w:tmpl w:val="BC4C5C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E8C25E0"/>
    <w:multiLevelType w:val="hybridMultilevel"/>
    <w:tmpl w:val="642086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1963F5E"/>
    <w:multiLevelType w:val="hybridMultilevel"/>
    <w:tmpl w:val="13F6042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5" w15:restartNumberingAfterBreak="0">
    <w:nsid w:val="54BC7DDE"/>
    <w:multiLevelType w:val="multilevel"/>
    <w:tmpl w:val="E9FE340E"/>
    <w:lvl w:ilvl="0">
      <w:start w:val="12"/>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4F15F5C"/>
    <w:multiLevelType w:val="hybridMultilevel"/>
    <w:tmpl w:val="3DA090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E1007"/>
    <w:multiLevelType w:val="hybridMultilevel"/>
    <w:tmpl w:val="183E62C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6722C1B"/>
    <w:multiLevelType w:val="hybridMultilevel"/>
    <w:tmpl w:val="44001E70"/>
    <w:lvl w:ilvl="0" w:tplc="EACC439C">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9" w15:restartNumberingAfterBreak="0">
    <w:nsid w:val="57396F41"/>
    <w:multiLevelType w:val="multilevel"/>
    <w:tmpl w:val="9C808652"/>
    <w:lvl w:ilvl="0">
      <w:start w:val="12"/>
      <w:numFmt w:val="decimal"/>
      <w:lvlText w:val="%1."/>
      <w:lvlJc w:val="left"/>
      <w:pPr>
        <w:tabs>
          <w:tab w:val="num" w:pos="600"/>
        </w:tabs>
        <w:ind w:left="600" w:hanging="600"/>
      </w:pPr>
      <w:rPr>
        <w:rFonts w:hint="default"/>
      </w:rPr>
    </w:lvl>
    <w:lvl w:ilvl="1">
      <w:start w:val="2"/>
      <w:numFmt w:val="decimal"/>
      <w:lvlText w:val="%1.%2."/>
      <w:lvlJc w:val="left"/>
      <w:pPr>
        <w:tabs>
          <w:tab w:val="num" w:pos="1305"/>
        </w:tabs>
        <w:ind w:left="1305" w:hanging="60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0" w15:restartNumberingAfterBreak="0">
    <w:nsid w:val="5F7A28A4"/>
    <w:multiLevelType w:val="hybridMultilevel"/>
    <w:tmpl w:val="5B009600"/>
    <w:lvl w:ilvl="0" w:tplc="9318A26A">
      <w:start w:val="2"/>
      <w:numFmt w:val="decimal"/>
      <w:lvlText w:val="%1."/>
      <w:lvlJc w:val="left"/>
      <w:pPr>
        <w:tabs>
          <w:tab w:val="num" w:pos="432"/>
        </w:tabs>
        <w:ind w:left="432" w:hanging="360"/>
      </w:pPr>
      <w:rPr>
        <w:rFonts w:hint="default"/>
      </w:rPr>
    </w:lvl>
    <w:lvl w:ilvl="1" w:tplc="04020019" w:tentative="1">
      <w:start w:val="1"/>
      <w:numFmt w:val="lowerLetter"/>
      <w:lvlText w:val="%2."/>
      <w:lvlJc w:val="left"/>
      <w:pPr>
        <w:tabs>
          <w:tab w:val="num" w:pos="1152"/>
        </w:tabs>
        <w:ind w:left="1152" w:hanging="360"/>
      </w:pPr>
    </w:lvl>
    <w:lvl w:ilvl="2" w:tplc="0402001B" w:tentative="1">
      <w:start w:val="1"/>
      <w:numFmt w:val="lowerRoman"/>
      <w:lvlText w:val="%3."/>
      <w:lvlJc w:val="right"/>
      <w:pPr>
        <w:tabs>
          <w:tab w:val="num" w:pos="1872"/>
        </w:tabs>
        <w:ind w:left="1872" w:hanging="180"/>
      </w:pPr>
    </w:lvl>
    <w:lvl w:ilvl="3" w:tplc="0402000F" w:tentative="1">
      <w:start w:val="1"/>
      <w:numFmt w:val="decimal"/>
      <w:lvlText w:val="%4."/>
      <w:lvlJc w:val="left"/>
      <w:pPr>
        <w:tabs>
          <w:tab w:val="num" w:pos="2592"/>
        </w:tabs>
        <w:ind w:left="2592" w:hanging="360"/>
      </w:pPr>
    </w:lvl>
    <w:lvl w:ilvl="4" w:tplc="04020019" w:tentative="1">
      <w:start w:val="1"/>
      <w:numFmt w:val="lowerLetter"/>
      <w:lvlText w:val="%5."/>
      <w:lvlJc w:val="left"/>
      <w:pPr>
        <w:tabs>
          <w:tab w:val="num" w:pos="3312"/>
        </w:tabs>
        <w:ind w:left="3312" w:hanging="360"/>
      </w:pPr>
    </w:lvl>
    <w:lvl w:ilvl="5" w:tplc="0402001B" w:tentative="1">
      <w:start w:val="1"/>
      <w:numFmt w:val="lowerRoman"/>
      <w:lvlText w:val="%6."/>
      <w:lvlJc w:val="right"/>
      <w:pPr>
        <w:tabs>
          <w:tab w:val="num" w:pos="4032"/>
        </w:tabs>
        <w:ind w:left="4032" w:hanging="180"/>
      </w:pPr>
    </w:lvl>
    <w:lvl w:ilvl="6" w:tplc="0402000F" w:tentative="1">
      <w:start w:val="1"/>
      <w:numFmt w:val="decimal"/>
      <w:lvlText w:val="%7."/>
      <w:lvlJc w:val="left"/>
      <w:pPr>
        <w:tabs>
          <w:tab w:val="num" w:pos="4752"/>
        </w:tabs>
        <w:ind w:left="4752" w:hanging="360"/>
      </w:pPr>
    </w:lvl>
    <w:lvl w:ilvl="7" w:tplc="04020019" w:tentative="1">
      <w:start w:val="1"/>
      <w:numFmt w:val="lowerLetter"/>
      <w:lvlText w:val="%8."/>
      <w:lvlJc w:val="left"/>
      <w:pPr>
        <w:tabs>
          <w:tab w:val="num" w:pos="5472"/>
        </w:tabs>
        <w:ind w:left="5472" w:hanging="360"/>
      </w:pPr>
    </w:lvl>
    <w:lvl w:ilvl="8" w:tplc="0402001B" w:tentative="1">
      <w:start w:val="1"/>
      <w:numFmt w:val="lowerRoman"/>
      <w:lvlText w:val="%9."/>
      <w:lvlJc w:val="right"/>
      <w:pPr>
        <w:tabs>
          <w:tab w:val="num" w:pos="6192"/>
        </w:tabs>
        <w:ind w:left="6192" w:hanging="180"/>
      </w:pPr>
    </w:lvl>
  </w:abstractNum>
  <w:abstractNum w:abstractNumId="31" w15:restartNumberingAfterBreak="0">
    <w:nsid w:val="639A4941"/>
    <w:multiLevelType w:val="hybridMultilevel"/>
    <w:tmpl w:val="3218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BC5EE4"/>
    <w:multiLevelType w:val="multilevel"/>
    <w:tmpl w:val="626EA2EA"/>
    <w:lvl w:ilvl="0">
      <w:start w:val="1"/>
      <w:numFmt w:val="bullet"/>
      <w:lvlText w:val=""/>
      <w:lvlJc w:val="left"/>
      <w:pPr>
        <w:ind w:left="227" w:hanging="227"/>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6DB235E"/>
    <w:multiLevelType w:val="hybridMultilevel"/>
    <w:tmpl w:val="462A4D6E"/>
    <w:lvl w:ilvl="0" w:tplc="CD3ADD92">
      <w:start w:val="1"/>
      <w:numFmt w:val="decimal"/>
      <w:lvlText w:val="%1."/>
      <w:lvlJc w:val="left"/>
      <w:pPr>
        <w:tabs>
          <w:tab w:val="num" w:pos="720"/>
        </w:tabs>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68C46A4B"/>
    <w:multiLevelType w:val="multilevel"/>
    <w:tmpl w:val="FC2A861A"/>
    <w:lvl w:ilvl="0">
      <w:start w:val="1"/>
      <w:numFmt w:val="decimal"/>
      <w:suff w:val="space"/>
      <w:lvlText w:val="%1."/>
      <w:lvlJc w:val="right"/>
      <w:pPr>
        <w:ind w:left="0" w:firstLine="96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69C92366"/>
    <w:multiLevelType w:val="hybridMultilevel"/>
    <w:tmpl w:val="6CD0D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37" w15:restartNumberingAfterBreak="0">
    <w:nsid w:val="76D3468D"/>
    <w:multiLevelType w:val="hybridMultilevel"/>
    <w:tmpl w:val="1D0E2064"/>
    <w:lvl w:ilvl="0" w:tplc="075A6B06">
      <w:start w:val="1"/>
      <w:numFmt w:val="decimal"/>
      <w:lvlText w:val="%1."/>
      <w:lvlJc w:val="left"/>
      <w:pPr>
        <w:tabs>
          <w:tab w:val="num" w:pos="1110"/>
        </w:tabs>
        <w:ind w:left="1110" w:hanging="75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77710E68"/>
    <w:multiLevelType w:val="hybridMultilevel"/>
    <w:tmpl w:val="ACC69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A44D4E"/>
    <w:multiLevelType w:val="multilevel"/>
    <w:tmpl w:val="87460D1A"/>
    <w:lvl w:ilvl="0">
      <w:start w:val="1"/>
      <w:numFmt w:val="bullet"/>
      <w:suff w:val="space"/>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7CCE4763"/>
    <w:multiLevelType w:val="hybridMultilevel"/>
    <w:tmpl w:val="84005D6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7EB9641E"/>
    <w:multiLevelType w:val="hybridMultilevel"/>
    <w:tmpl w:val="62CC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786B8B"/>
    <w:multiLevelType w:val="singleLevel"/>
    <w:tmpl w:val="00AE8D14"/>
    <w:lvl w:ilvl="0">
      <w:start w:val="1"/>
      <w:numFmt w:val="decimal"/>
      <w:lvlText w:val="%1."/>
      <w:legacy w:legacy="1" w:legacySpace="0" w:legacyIndent="269"/>
      <w:lvlJc w:val="left"/>
      <w:rPr>
        <w:rFonts w:ascii="Verdana" w:hAnsi="Verdana" w:hint="default"/>
      </w:rPr>
    </w:lvl>
  </w:abstractNum>
  <w:num w:numId="1">
    <w:abstractNumId w:val="24"/>
  </w:num>
  <w:num w:numId="2">
    <w:abstractNumId w:val="33"/>
  </w:num>
  <w:num w:numId="3">
    <w:abstractNumId w:val="20"/>
  </w:num>
  <w:num w:numId="4">
    <w:abstractNumId w:val="37"/>
  </w:num>
  <w:num w:numId="5">
    <w:abstractNumId w:val="40"/>
  </w:num>
  <w:num w:numId="6">
    <w:abstractNumId w:val="14"/>
  </w:num>
  <w:num w:numId="7">
    <w:abstractNumId w:val="30"/>
  </w:num>
  <w:num w:numId="8">
    <w:abstractNumId w:val="15"/>
  </w:num>
  <w:num w:numId="9">
    <w:abstractNumId w:val="21"/>
  </w:num>
  <w:num w:numId="10">
    <w:abstractNumId w:val="28"/>
  </w:num>
  <w:num w:numId="11">
    <w:abstractNumId w:val="13"/>
  </w:num>
  <w:num w:numId="12">
    <w:abstractNumId w:val="4"/>
  </w:num>
  <w:num w:numId="13">
    <w:abstractNumId w:val="7"/>
  </w:num>
  <w:num w:numId="14">
    <w:abstractNumId w:val="23"/>
  </w:num>
  <w:num w:numId="15">
    <w:abstractNumId w:val="8"/>
  </w:num>
  <w:num w:numId="16">
    <w:abstractNumId w:val="32"/>
  </w:num>
  <w:num w:numId="17">
    <w:abstractNumId w:val="38"/>
  </w:num>
  <w:num w:numId="18">
    <w:abstractNumId w:val="18"/>
  </w:num>
  <w:num w:numId="19">
    <w:abstractNumId w:val="16"/>
  </w:num>
  <w:num w:numId="20">
    <w:abstractNumId w:val="31"/>
  </w:num>
  <w:num w:numId="21">
    <w:abstractNumId w:val="22"/>
  </w:num>
  <w:num w:numId="22">
    <w:abstractNumId w:val="5"/>
  </w:num>
  <w:num w:numId="23">
    <w:abstractNumId w:val="29"/>
  </w:num>
  <w:num w:numId="24">
    <w:abstractNumId w:val="10"/>
  </w:num>
  <w:num w:numId="25">
    <w:abstractNumId w:val="25"/>
  </w:num>
  <w:num w:numId="26">
    <w:abstractNumId w:val="35"/>
  </w:num>
  <w:num w:numId="27">
    <w:abstractNumId w:val="42"/>
  </w:num>
  <w:num w:numId="28">
    <w:abstractNumId w:val="17"/>
  </w:num>
  <w:num w:numId="29">
    <w:abstractNumId w:val="9"/>
  </w:num>
  <w:num w:numId="30">
    <w:abstractNumId w:val="41"/>
  </w:num>
  <w:num w:numId="31">
    <w:abstractNumId w:val="19"/>
  </w:num>
  <w:num w:numId="32">
    <w:abstractNumId w:val="12"/>
  </w:num>
  <w:num w:numId="33">
    <w:abstractNumId w:val="12"/>
  </w:num>
  <w:num w:numId="34">
    <w:abstractNumId w:val="3"/>
  </w:num>
  <w:num w:numId="35">
    <w:abstractNumId w:val="26"/>
  </w:num>
  <w:num w:numId="36">
    <w:abstractNumId w:val="11"/>
  </w:num>
  <w:num w:numId="37">
    <w:abstractNumId w:val="1"/>
  </w:num>
  <w:num w:numId="38">
    <w:abstractNumId w:val="6"/>
  </w:num>
  <w:num w:numId="39">
    <w:abstractNumId w:val="34"/>
  </w:num>
  <w:num w:numId="40">
    <w:abstractNumId w:val="2"/>
  </w:num>
  <w:num w:numId="41">
    <w:abstractNumId w:val="0"/>
  </w:num>
  <w:num w:numId="42">
    <w:abstractNumId w:val="39"/>
  </w:num>
  <w:num w:numId="43">
    <w:abstractNumId w:val="27"/>
  </w:num>
  <w:num w:numId="4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ya Angelova">
    <w15:presenceInfo w15:providerId="AD" w15:userId="S-1-5-21-3673932534-3318588094-701912851-7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7FD"/>
    <w:rsid w:val="00000160"/>
    <w:rsid w:val="000005E3"/>
    <w:rsid w:val="00000A05"/>
    <w:rsid w:val="00003922"/>
    <w:rsid w:val="00004B05"/>
    <w:rsid w:val="00010840"/>
    <w:rsid w:val="00013550"/>
    <w:rsid w:val="00013D42"/>
    <w:rsid w:val="00014F53"/>
    <w:rsid w:val="00015F05"/>
    <w:rsid w:val="00021BB9"/>
    <w:rsid w:val="000234BD"/>
    <w:rsid w:val="00024499"/>
    <w:rsid w:val="0002544E"/>
    <w:rsid w:val="0002680E"/>
    <w:rsid w:val="00027606"/>
    <w:rsid w:val="00031C4E"/>
    <w:rsid w:val="000332F1"/>
    <w:rsid w:val="000341F5"/>
    <w:rsid w:val="0004009B"/>
    <w:rsid w:val="00041A82"/>
    <w:rsid w:val="00043482"/>
    <w:rsid w:val="0004426E"/>
    <w:rsid w:val="000462AF"/>
    <w:rsid w:val="00046A79"/>
    <w:rsid w:val="00046E3E"/>
    <w:rsid w:val="0004712D"/>
    <w:rsid w:val="00055DAF"/>
    <w:rsid w:val="00057B11"/>
    <w:rsid w:val="0006076D"/>
    <w:rsid w:val="00060FEE"/>
    <w:rsid w:val="00062F90"/>
    <w:rsid w:val="00064644"/>
    <w:rsid w:val="0006465E"/>
    <w:rsid w:val="0006665C"/>
    <w:rsid w:val="00066E44"/>
    <w:rsid w:val="00067D05"/>
    <w:rsid w:val="000711E9"/>
    <w:rsid w:val="000740A9"/>
    <w:rsid w:val="00077236"/>
    <w:rsid w:val="00081199"/>
    <w:rsid w:val="0008186F"/>
    <w:rsid w:val="00083137"/>
    <w:rsid w:val="00083D69"/>
    <w:rsid w:val="000852A7"/>
    <w:rsid w:val="00086CF4"/>
    <w:rsid w:val="0009107B"/>
    <w:rsid w:val="00092779"/>
    <w:rsid w:val="00093716"/>
    <w:rsid w:val="0009576D"/>
    <w:rsid w:val="00096849"/>
    <w:rsid w:val="00097417"/>
    <w:rsid w:val="000974F1"/>
    <w:rsid w:val="0009771C"/>
    <w:rsid w:val="000A0F80"/>
    <w:rsid w:val="000A737F"/>
    <w:rsid w:val="000B1777"/>
    <w:rsid w:val="000B29C1"/>
    <w:rsid w:val="000B43CF"/>
    <w:rsid w:val="000B5792"/>
    <w:rsid w:val="000B5DF0"/>
    <w:rsid w:val="000B667F"/>
    <w:rsid w:val="000B69E4"/>
    <w:rsid w:val="000B77A5"/>
    <w:rsid w:val="000C25A1"/>
    <w:rsid w:val="000C64E5"/>
    <w:rsid w:val="000C6784"/>
    <w:rsid w:val="000D259D"/>
    <w:rsid w:val="000D2BC0"/>
    <w:rsid w:val="000D6EDC"/>
    <w:rsid w:val="000E0307"/>
    <w:rsid w:val="000E0AC0"/>
    <w:rsid w:val="000E1FE3"/>
    <w:rsid w:val="000E23E9"/>
    <w:rsid w:val="000E24F8"/>
    <w:rsid w:val="000E5128"/>
    <w:rsid w:val="000E590D"/>
    <w:rsid w:val="000E6B6E"/>
    <w:rsid w:val="000E792F"/>
    <w:rsid w:val="000E7A55"/>
    <w:rsid w:val="000F046A"/>
    <w:rsid w:val="000F1BEF"/>
    <w:rsid w:val="000F1CC1"/>
    <w:rsid w:val="000F3704"/>
    <w:rsid w:val="000F4F95"/>
    <w:rsid w:val="000F5415"/>
    <w:rsid w:val="000F5A7D"/>
    <w:rsid w:val="000F5D9A"/>
    <w:rsid w:val="000F6138"/>
    <w:rsid w:val="0010239D"/>
    <w:rsid w:val="001025D1"/>
    <w:rsid w:val="00107E18"/>
    <w:rsid w:val="00110B81"/>
    <w:rsid w:val="00110F22"/>
    <w:rsid w:val="00111424"/>
    <w:rsid w:val="0011157D"/>
    <w:rsid w:val="00115964"/>
    <w:rsid w:val="00115B1F"/>
    <w:rsid w:val="00115D33"/>
    <w:rsid w:val="0011767B"/>
    <w:rsid w:val="00117764"/>
    <w:rsid w:val="00122D2C"/>
    <w:rsid w:val="001237A3"/>
    <w:rsid w:val="00124C82"/>
    <w:rsid w:val="00125103"/>
    <w:rsid w:val="00135804"/>
    <w:rsid w:val="00140B1F"/>
    <w:rsid w:val="0014431E"/>
    <w:rsid w:val="00146B6C"/>
    <w:rsid w:val="00147654"/>
    <w:rsid w:val="00147947"/>
    <w:rsid w:val="0015193A"/>
    <w:rsid w:val="00153B3C"/>
    <w:rsid w:val="00154ACA"/>
    <w:rsid w:val="001550A0"/>
    <w:rsid w:val="0016034A"/>
    <w:rsid w:val="00166516"/>
    <w:rsid w:val="00170477"/>
    <w:rsid w:val="00170FB6"/>
    <w:rsid w:val="00171752"/>
    <w:rsid w:val="00171B7F"/>
    <w:rsid w:val="00175087"/>
    <w:rsid w:val="00175E5B"/>
    <w:rsid w:val="00176496"/>
    <w:rsid w:val="00176A7A"/>
    <w:rsid w:val="00177F10"/>
    <w:rsid w:val="00180814"/>
    <w:rsid w:val="00180EB2"/>
    <w:rsid w:val="0018318F"/>
    <w:rsid w:val="00183C1D"/>
    <w:rsid w:val="00185852"/>
    <w:rsid w:val="0018602E"/>
    <w:rsid w:val="00187441"/>
    <w:rsid w:val="001911A6"/>
    <w:rsid w:val="00195493"/>
    <w:rsid w:val="001956FF"/>
    <w:rsid w:val="0019652A"/>
    <w:rsid w:val="00196A13"/>
    <w:rsid w:val="001A069A"/>
    <w:rsid w:val="001A40E2"/>
    <w:rsid w:val="001B004B"/>
    <w:rsid w:val="001B0078"/>
    <w:rsid w:val="001B0BD3"/>
    <w:rsid w:val="001B197B"/>
    <w:rsid w:val="001B4365"/>
    <w:rsid w:val="001B726A"/>
    <w:rsid w:val="001B7EC2"/>
    <w:rsid w:val="001C2BB0"/>
    <w:rsid w:val="001C2BB4"/>
    <w:rsid w:val="001C3DC4"/>
    <w:rsid w:val="001C4C8C"/>
    <w:rsid w:val="001C4DC3"/>
    <w:rsid w:val="001C5303"/>
    <w:rsid w:val="001C6B06"/>
    <w:rsid w:val="001C708B"/>
    <w:rsid w:val="001D2906"/>
    <w:rsid w:val="001D3A57"/>
    <w:rsid w:val="001D3FDE"/>
    <w:rsid w:val="001D68D0"/>
    <w:rsid w:val="001E0090"/>
    <w:rsid w:val="001E02F2"/>
    <w:rsid w:val="001E18F0"/>
    <w:rsid w:val="001E22F5"/>
    <w:rsid w:val="001E5725"/>
    <w:rsid w:val="001E5E55"/>
    <w:rsid w:val="001E630E"/>
    <w:rsid w:val="001E67B7"/>
    <w:rsid w:val="001F067C"/>
    <w:rsid w:val="0020092D"/>
    <w:rsid w:val="00201A13"/>
    <w:rsid w:val="0020224E"/>
    <w:rsid w:val="00203B89"/>
    <w:rsid w:val="00204DEA"/>
    <w:rsid w:val="002052A5"/>
    <w:rsid w:val="00205A9F"/>
    <w:rsid w:val="00206FC1"/>
    <w:rsid w:val="0020728B"/>
    <w:rsid w:val="00212653"/>
    <w:rsid w:val="0021490C"/>
    <w:rsid w:val="00217177"/>
    <w:rsid w:val="00220349"/>
    <w:rsid w:val="00221058"/>
    <w:rsid w:val="002265D7"/>
    <w:rsid w:val="00230F5C"/>
    <w:rsid w:val="00232D95"/>
    <w:rsid w:val="002332FF"/>
    <w:rsid w:val="0023333B"/>
    <w:rsid w:val="0023389F"/>
    <w:rsid w:val="002342F6"/>
    <w:rsid w:val="002366DA"/>
    <w:rsid w:val="002371E8"/>
    <w:rsid w:val="0024118A"/>
    <w:rsid w:val="0024135E"/>
    <w:rsid w:val="00241F0A"/>
    <w:rsid w:val="002421CC"/>
    <w:rsid w:val="002434AB"/>
    <w:rsid w:val="002444AF"/>
    <w:rsid w:val="00244945"/>
    <w:rsid w:val="00247A15"/>
    <w:rsid w:val="00254F58"/>
    <w:rsid w:val="00255317"/>
    <w:rsid w:val="00255352"/>
    <w:rsid w:val="00257BE3"/>
    <w:rsid w:val="00260962"/>
    <w:rsid w:val="00260B60"/>
    <w:rsid w:val="00261F78"/>
    <w:rsid w:val="002654EA"/>
    <w:rsid w:val="00266D32"/>
    <w:rsid w:val="0027142E"/>
    <w:rsid w:val="00272A02"/>
    <w:rsid w:val="00272F88"/>
    <w:rsid w:val="00277DEF"/>
    <w:rsid w:val="0028177C"/>
    <w:rsid w:val="002825DB"/>
    <w:rsid w:val="00285FF1"/>
    <w:rsid w:val="002906FE"/>
    <w:rsid w:val="00290797"/>
    <w:rsid w:val="00293CCA"/>
    <w:rsid w:val="00293D22"/>
    <w:rsid w:val="00294089"/>
    <w:rsid w:val="00295F6E"/>
    <w:rsid w:val="00297ABF"/>
    <w:rsid w:val="002A08BB"/>
    <w:rsid w:val="002A0BCA"/>
    <w:rsid w:val="002A248E"/>
    <w:rsid w:val="002A447A"/>
    <w:rsid w:val="002B17E7"/>
    <w:rsid w:val="002B1A01"/>
    <w:rsid w:val="002B1C4F"/>
    <w:rsid w:val="002B2608"/>
    <w:rsid w:val="002B3B1A"/>
    <w:rsid w:val="002B3BAE"/>
    <w:rsid w:val="002B6133"/>
    <w:rsid w:val="002C06F3"/>
    <w:rsid w:val="002C331E"/>
    <w:rsid w:val="002C69A2"/>
    <w:rsid w:val="002D2D0A"/>
    <w:rsid w:val="002D54ED"/>
    <w:rsid w:val="002E4AD8"/>
    <w:rsid w:val="002E4F02"/>
    <w:rsid w:val="002E55AD"/>
    <w:rsid w:val="002E7770"/>
    <w:rsid w:val="002F262B"/>
    <w:rsid w:val="002F26AC"/>
    <w:rsid w:val="002F3CFE"/>
    <w:rsid w:val="002F4F25"/>
    <w:rsid w:val="0030079B"/>
    <w:rsid w:val="003019FB"/>
    <w:rsid w:val="0030329F"/>
    <w:rsid w:val="003037EF"/>
    <w:rsid w:val="00303B13"/>
    <w:rsid w:val="00304A2B"/>
    <w:rsid w:val="00305CA3"/>
    <w:rsid w:val="00305E81"/>
    <w:rsid w:val="003070F5"/>
    <w:rsid w:val="003073FA"/>
    <w:rsid w:val="00307E45"/>
    <w:rsid w:val="003107C6"/>
    <w:rsid w:val="003115F9"/>
    <w:rsid w:val="0031327E"/>
    <w:rsid w:val="00315643"/>
    <w:rsid w:val="00315A9C"/>
    <w:rsid w:val="003179CE"/>
    <w:rsid w:val="0032000C"/>
    <w:rsid w:val="00324892"/>
    <w:rsid w:val="003251E3"/>
    <w:rsid w:val="00330410"/>
    <w:rsid w:val="00331AED"/>
    <w:rsid w:val="00336655"/>
    <w:rsid w:val="00336731"/>
    <w:rsid w:val="00337229"/>
    <w:rsid w:val="00340A9B"/>
    <w:rsid w:val="003413F5"/>
    <w:rsid w:val="00343067"/>
    <w:rsid w:val="00343367"/>
    <w:rsid w:val="0034699D"/>
    <w:rsid w:val="00346F71"/>
    <w:rsid w:val="003477F2"/>
    <w:rsid w:val="003501A5"/>
    <w:rsid w:val="00353A05"/>
    <w:rsid w:val="003557BD"/>
    <w:rsid w:val="00355AA1"/>
    <w:rsid w:val="003607DA"/>
    <w:rsid w:val="0036218A"/>
    <w:rsid w:val="00363D41"/>
    <w:rsid w:val="0036577E"/>
    <w:rsid w:val="0036709D"/>
    <w:rsid w:val="003676F3"/>
    <w:rsid w:val="00367726"/>
    <w:rsid w:val="00370422"/>
    <w:rsid w:val="0037295B"/>
    <w:rsid w:val="00372D51"/>
    <w:rsid w:val="00375B0F"/>
    <w:rsid w:val="0038080E"/>
    <w:rsid w:val="003835AC"/>
    <w:rsid w:val="00383B7A"/>
    <w:rsid w:val="00384DD3"/>
    <w:rsid w:val="003855E4"/>
    <w:rsid w:val="00385A92"/>
    <w:rsid w:val="003867A9"/>
    <w:rsid w:val="003874AF"/>
    <w:rsid w:val="0038757A"/>
    <w:rsid w:val="00391D29"/>
    <w:rsid w:val="00392E51"/>
    <w:rsid w:val="003937EE"/>
    <w:rsid w:val="00394066"/>
    <w:rsid w:val="00395F5A"/>
    <w:rsid w:val="003A40B8"/>
    <w:rsid w:val="003A5227"/>
    <w:rsid w:val="003A6F8B"/>
    <w:rsid w:val="003A7E5D"/>
    <w:rsid w:val="003B042D"/>
    <w:rsid w:val="003B39FD"/>
    <w:rsid w:val="003B429C"/>
    <w:rsid w:val="003B47D3"/>
    <w:rsid w:val="003B571C"/>
    <w:rsid w:val="003B60A8"/>
    <w:rsid w:val="003B7A19"/>
    <w:rsid w:val="003C19EB"/>
    <w:rsid w:val="003C1A61"/>
    <w:rsid w:val="003C669A"/>
    <w:rsid w:val="003C6D68"/>
    <w:rsid w:val="003D02AF"/>
    <w:rsid w:val="003D121C"/>
    <w:rsid w:val="003D3DB1"/>
    <w:rsid w:val="003D465B"/>
    <w:rsid w:val="003D5E27"/>
    <w:rsid w:val="003D5FAD"/>
    <w:rsid w:val="003D6AF1"/>
    <w:rsid w:val="003E21F3"/>
    <w:rsid w:val="003E29EB"/>
    <w:rsid w:val="003E32D7"/>
    <w:rsid w:val="003F264A"/>
    <w:rsid w:val="00400216"/>
    <w:rsid w:val="004008C6"/>
    <w:rsid w:val="00400D72"/>
    <w:rsid w:val="00400FE2"/>
    <w:rsid w:val="0040182D"/>
    <w:rsid w:val="0040187B"/>
    <w:rsid w:val="00401E0C"/>
    <w:rsid w:val="0040473E"/>
    <w:rsid w:val="0040596C"/>
    <w:rsid w:val="00405D40"/>
    <w:rsid w:val="004105CE"/>
    <w:rsid w:val="004119BC"/>
    <w:rsid w:val="00412A20"/>
    <w:rsid w:val="00412CB5"/>
    <w:rsid w:val="00414B93"/>
    <w:rsid w:val="00415295"/>
    <w:rsid w:val="00420325"/>
    <w:rsid w:val="0042344B"/>
    <w:rsid w:val="00427A1C"/>
    <w:rsid w:val="00430A4A"/>
    <w:rsid w:val="00431010"/>
    <w:rsid w:val="004333AB"/>
    <w:rsid w:val="00433895"/>
    <w:rsid w:val="00433B82"/>
    <w:rsid w:val="00437259"/>
    <w:rsid w:val="004377E7"/>
    <w:rsid w:val="004427DB"/>
    <w:rsid w:val="00443207"/>
    <w:rsid w:val="00445152"/>
    <w:rsid w:val="00446DCB"/>
    <w:rsid w:val="00451DA4"/>
    <w:rsid w:val="00452049"/>
    <w:rsid w:val="0045304F"/>
    <w:rsid w:val="00455986"/>
    <w:rsid w:val="00455B28"/>
    <w:rsid w:val="0045788E"/>
    <w:rsid w:val="00460723"/>
    <w:rsid w:val="004607B2"/>
    <w:rsid w:val="0046462A"/>
    <w:rsid w:val="0046542F"/>
    <w:rsid w:val="0046771B"/>
    <w:rsid w:val="00470480"/>
    <w:rsid w:val="00472AFA"/>
    <w:rsid w:val="00474EA2"/>
    <w:rsid w:val="0047606C"/>
    <w:rsid w:val="00476A15"/>
    <w:rsid w:val="00480C20"/>
    <w:rsid w:val="00484254"/>
    <w:rsid w:val="0048551D"/>
    <w:rsid w:val="00486F1A"/>
    <w:rsid w:val="00490133"/>
    <w:rsid w:val="004908F9"/>
    <w:rsid w:val="00490D2F"/>
    <w:rsid w:val="004919B0"/>
    <w:rsid w:val="00491B30"/>
    <w:rsid w:val="00492EAD"/>
    <w:rsid w:val="00493863"/>
    <w:rsid w:val="00494786"/>
    <w:rsid w:val="00495D7C"/>
    <w:rsid w:val="00496F53"/>
    <w:rsid w:val="004A1096"/>
    <w:rsid w:val="004A1374"/>
    <w:rsid w:val="004A1474"/>
    <w:rsid w:val="004A4FDC"/>
    <w:rsid w:val="004A7D92"/>
    <w:rsid w:val="004B4340"/>
    <w:rsid w:val="004B5E56"/>
    <w:rsid w:val="004C01CD"/>
    <w:rsid w:val="004C0D4A"/>
    <w:rsid w:val="004C25F3"/>
    <w:rsid w:val="004C26ED"/>
    <w:rsid w:val="004C3F50"/>
    <w:rsid w:val="004C42A3"/>
    <w:rsid w:val="004C4975"/>
    <w:rsid w:val="004C6BA2"/>
    <w:rsid w:val="004C7742"/>
    <w:rsid w:val="004D03A9"/>
    <w:rsid w:val="004D49A7"/>
    <w:rsid w:val="004D72B7"/>
    <w:rsid w:val="004D7B76"/>
    <w:rsid w:val="004E4661"/>
    <w:rsid w:val="004E4E21"/>
    <w:rsid w:val="004E4FCF"/>
    <w:rsid w:val="004F068F"/>
    <w:rsid w:val="004F2076"/>
    <w:rsid w:val="004F5B64"/>
    <w:rsid w:val="004F6D6E"/>
    <w:rsid w:val="004F717F"/>
    <w:rsid w:val="004F7253"/>
    <w:rsid w:val="00500054"/>
    <w:rsid w:val="0050018A"/>
    <w:rsid w:val="005001D2"/>
    <w:rsid w:val="00500EC4"/>
    <w:rsid w:val="005050FB"/>
    <w:rsid w:val="00510EA7"/>
    <w:rsid w:val="00511402"/>
    <w:rsid w:val="005120AC"/>
    <w:rsid w:val="005139EC"/>
    <w:rsid w:val="0051496D"/>
    <w:rsid w:val="00514C33"/>
    <w:rsid w:val="00522B4A"/>
    <w:rsid w:val="0052465E"/>
    <w:rsid w:val="00524698"/>
    <w:rsid w:val="005247F0"/>
    <w:rsid w:val="0052678F"/>
    <w:rsid w:val="0052697E"/>
    <w:rsid w:val="00533EDF"/>
    <w:rsid w:val="00534613"/>
    <w:rsid w:val="00537718"/>
    <w:rsid w:val="00541997"/>
    <w:rsid w:val="00542A19"/>
    <w:rsid w:val="00542FB2"/>
    <w:rsid w:val="005437EA"/>
    <w:rsid w:val="00544452"/>
    <w:rsid w:val="005458B3"/>
    <w:rsid w:val="00545E44"/>
    <w:rsid w:val="00546B0C"/>
    <w:rsid w:val="00551584"/>
    <w:rsid w:val="00552E47"/>
    <w:rsid w:val="005543F6"/>
    <w:rsid w:val="00554B0B"/>
    <w:rsid w:val="00554DA5"/>
    <w:rsid w:val="0055599E"/>
    <w:rsid w:val="005559EA"/>
    <w:rsid w:val="00556631"/>
    <w:rsid w:val="00562175"/>
    <w:rsid w:val="00562E4A"/>
    <w:rsid w:val="0056321C"/>
    <w:rsid w:val="0056726B"/>
    <w:rsid w:val="005672A8"/>
    <w:rsid w:val="00571A30"/>
    <w:rsid w:val="00573B4E"/>
    <w:rsid w:val="00575887"/>
    <w:rsid w:val="0057692C"/>
    <w:rsid w:val="00577ABF"/>
    <w:rsid w:val="00580978"/>
    <w:rsid w:val="00583B7D"/>
    <w:rsid w:val="00583F0A"/>
    <w:rsid w:val="00586F1A"/>
    <w:rsid w:val="005906CA"/>
    <w:rsid w:val="00594EA8"/>
    <w:rsid w:val="00595D8C"/>
    <w:rsid w:val="00596B17"/>
    <w:rsid w:val="005A14A7"/>
    <w:rsid w:val="005A2C86"/>
    <w:rsid w:val="005A3D8F"/>
    <w:rsid w:val="005A4571"/>
    <w:rsid w:val="005A4887"/>
    <w:rsid w:val="005A5B5B"/>
    <w:rsid w:val="005B1734"/>
    <w:rsid w:val="005B1EB3"/>
    <w:rsid w:val="005B2339"/>
    <w:rsid w:val="005B2657"/>
    <w:rsid w:val="005B4855"/>
    <w:rsid w:val="005C2673"/>
    <w:rsid w:val="005C26C3"/>
    <w:rsid w:val="005C7563"/>
    <w:rsid w:val="005D0160"/>
    <w:rsid w:val="005D0FC1"/>
    <w:rsid w:val="005D383C"/>
    <w:rsid w:val="005D402D"/>
    <w:rsid w:val="005D4D8B"/>
    <w:rsid w:val="005D4E03"/>
    <w:rsid w:val="005D4E65"/>
    <w:rsid w:val="005D4E67"/>
    <w:rsid w:val="005D5680"/>
    <w:rsid w:val="005E12A3"/>
    <w:rsid w:val="005E27D4"/>
    <w:rsid w:val="005E2871"/>
    <w:rsid w:val="005E2E81"/>
    <w:rsid w:val="005E30A1"/>
    <w:rsid w:val="005E38CD"/>
    <w:rsid w:val="005E3B3F"/>
    <w:rsid w:val="005E4C55"/>
    <w:rsid w:val="005E5CEE"/>
    <w:rsid w:val="005F07DF"/>
    <w:rsid w:val="005F0A25"/>
    <w:rsid w:val="005F0B38"/>
    <w:rsid w:val="005F1302"/>
    <w:rsid w:val="005F1561"/>
    <w:rsid w:val="005F222B"/>
    <w:rsid w:val="005F2B67"/>
    <w:rsid w:val="005F3792"/>
    <w:rsid w:val="005F4DA6"/>
    <w:rsid w:val="005F5D82"/>
    <w:rsid w:val="005F6F6A"/>
    <w:rsid w:val="005F7702"/>
    <w:rsid w:val="005F770D"/>
    <w:rsid w:val="00604CA5"/>
    <w:rsid w:val="00606678"/>
    <w:rsid w:val="00607057"/>
    <w:rsid w:val="00611E76"/>
    <w:rsid w:val="00611F78"/>
    <w:rsid w:val="006122BF"/>
    <w:rsid w:val="00612406"/>
    <w:rsid w:val="00616E24"/>
    <w:rsid w:val="006175C3"/>
    <w:rsid w:val="00622E4A"/>
    <w:rsid w:val="006233BB"/>
    <w:rsid w:val="00623662"/>
    <w:rsid w:val="00623CF4"/>
    <w:rsid w:val="0062444D"/>
    <w:rsid w:val="00624D96"/>
    <w:rsid w:val="00627DD2"/>
    <w:rsid w:val="0063233E"/>
    <w:rsid w:val="006335C5"/>
    <w:rsid w:val="00634AFA"/>
    <w:rsid w:val="006354E3"/>
    <w:rsid w:val="00641952"/>
    <w:rsid w:val="00644955"/>
    <w:rsid w:val="00647C8B"/>
    <w:rsid w:val="00647FCB"/>
    <w:rsid w:val="006508E3"/>
    <w:rsid w:val="00655FBB"/>
    <w:rsid w:val="00656A22"/>
    <w:rsid w:val="00657B22"/>
    <w:rsid w:val="00660D7C"/>
    <w:rsid w:val="006643B0"/>
    <w:rsid w:val="00667EAD"/>
    <w:rsid w:val="00672E1F"/>
    <w:rsid w:val="00673827"/>
    <w:rsid w:val="00674BAE"/>
    <w:rsid w:val="00674CA1"/>
    <w:rsid w:val="00676403"/>
    <w:rsid w:val="00676B8A"/>
    <w:rsid w:val="00676D6B"/>
    <w:rsid w:val="00676D9A"/>
    <w:rsid w:val="00680ADF"/>
    <w:rsid w:val="00685BF6"/>
    <w:rsid w:val="006862FD"/>
    <w:rsid w:val="00686488"/>
    <w:rsid w:val="006913DC"/>
    <w:rsid w:val="0069346C"/>
    <w:rsid w:val="00694039"/>
    <w:rsid w:val="006960D3"/>
    <w:rsid w:val="00697E17"/>
    <w:rsid w:val="006A0086"/>
    <w:rsid w:val="006A0990"/>
    <w:rsid w:val="006A3A1C"/>
    <w:rsid w:val="006B2FA6"/>
    <w:rsid w:val="006B3C4C"/>
    <w:rsid w:val="006B627F"/>
    <w:rsid w:val="006B6B4F"/>
    <w:rsid w:val="006B6C72"/>
    <w:rsid w:val="006C1717"/>
    <w:rsid w:val="006C1D7D"/>
    <w:rsid w:val="006C2649"/>
    <w:rsid w:val="006C333E"/>
    <w:rsid w:val="006C4650"/>
    <w:rsid w:val="006C52D2"/>
    <w:rsid w:val="006C57CF"/>
    <w:rsid w:val="006C6FDC"/>
    <w:rsid w:val="006C7909"/>
    <w:rsid w:val="006D2A6A"/>
    <w:rsid w:val="006D2FB1"/>
    <w:rsid w:val="006D3EE0"/>
    <w:rsid w:val="006D5688"/>
    <w:rsid w:val="006D5C85"/>
    <w:rsid w:val="006D5F24"/>
    <w:rsid w:val="006D710C"/>
    <w:rsid w:val="006D73D5"/>
    <w:rsid w:val="006D760F"/>
    <w:rsid w:val="006E07E8"/>
    <w:rsid w:val="006E0DE3"/>
    <w:rsid w:val="006E1C3A"/>
    <w:rsid w:val="006E2966"/>
    <w:rsid w:val="006E2AED"/>
    <w:rsid w:val="006E4595"/>
    <w:rsid w:val="006E640E"/>
    <w:rsid w:val="006E698C"/>
    <w:rsid w:val="006F044B"/>
    <w:rsid w:val="006F1414"/>
    <w:rsid w:val="006F1EE1"/>
    <w:rsid w:val="006F3442"/>
    <w:rsid w:val="006F52C7"/>
    <w:rsid w:val="006F52E7"/>
    <w:rsid w:val="006F5ABF"/>
    <w:rsid w:val="00701140"/>
    <w:rsid w:val="00702A87"/>
    <w:rsid w:val="00702B35"/>
    <w:rsid w:val="007051B0"/>
    <w:rsid w:val="007052A1"/>
    <w:rsid w:val="00705EF1"/>
    <w:rsid w:val="00706038"/>
    <w:rsid w:val="007068C9"/>
    <w:rsid w:val="00706B80"/>
    <w:rsid w:val="007078B1"/>
    <w:rsid w:val="00712D94"/>
    <w:rsid w:val="00714288"/>
    <w:rsid w:val="00714C36"/>
    <w:rsid w:val="007171F2"/>
    <w:rsid w:val="007178A6"/>
    <w:rsid w:val="00717C1B"/>
    <w:rsid w:val="00720EEA"/>
    <w:rsid w:val="007212DA"/>
    <w:rsid w:val="00721508"/>
    <w:rsid w:val="0072167F"/>
    <w:rsid w:val="007225C6"/>
    <w:rsid w:val="007227F7"/>
    <w:rsid w:val="00730B67"/>
    <w:rsid w:val="00731108"/>
    <w:rsid w:val="00732A9C"/>
    <w:rsid w:val="007339B3"/>
    <w:rsid w:val="00734744"/>
    <w:rsid w:val="00735CCF"/>
    <w:rsid w:val="0073739E"/>
    <w:rsid w:val="00737A39"/>
    <w:rsid w:val="00740954"/>
    <w:rsid w:val="00740A9A"/>
    <w:rsid w:val="007417F4"/>
    <w:rsid w:val="0074253E"/>
    <w:rsid w:val="00743145"/>
    <w:rsid w:val="00753139"/>
    <w:rsid w:val="00757F37"/>
    <w:rsid w:val="007617B2"/>
    <w:rsid w:val="00761BBD"/>
    <w:rsid w:val="00762744"/>
    <w:rsid w:val="00762843"/>
    <w:rsid w:val="00762D55"/>
    <w:rsid w:val="00763F67"/>
    <w:rsid w:val="00765096"/>
    <w:rsid w:val="00765F2B"/>
    <w:rsid w:val="0076618F"/>
    <w:rsid w:val="00766EE4"/>
    <w:rsid w:val="00774664"/>
    <w:rsid w:val="0077527F"/>
    <w:rsid w:val="00776512"/>
    <w:rsid w:val="00782E41"/>
    <w:rsid w:val="00783F87"/>
    <w:rsid w:val="00784BF0"/>
    <w:rsid w:val="00786107"/>
    <w:rsid w:val="0079321A"/>
    <w:rsid w:val="00793EC6"/>
    <w:rsid w:val="007940F9"/>
    <w:rsid w:val="0079427C"/>
    <w:rsid w:val="007967A0"/>
    <w:rsid w:val="00797A37"/>
    <w:rsid w:val="007A0355"/>
    <w:rsid w:val="007A0736"/>
    <w:rsid w:val="007A2E47"/>
    <w:rsid w:val="007A4454"/>
    <w:rsid w:val="007A516D"/>
    <w:rsid w:val="007A57AB"/>
    <w:rsid w:val="007A62E8"/>
    <w:rsid w:val="007B2350"/>
    <w:rsid w:val="007B367A"/>
    <w:rsid w:val="007B77B0"/>
    <w:rsid w:val="007B7EC4"/>
    <w:rsid w:val="007C1694"/>
    <w:rsid w:val="007C1D91"/>
    <w:rsid w:val="007C2A65"/>
    <w:rsid w:val="007C3EA9"/>
    <w:rsid w:val="007C6A09"/>
    <w:rsid w:val="007C6E26"/>
    <w:rsid w:val="007D01D0"/>
    <w:rsid w:val="007D02D4"/>
    <w:rsid w:val="007D04EE"/>
    <w:rsid w:val="007D3094"/>
    <w:rsid w:val="007D3753"/>
    <w:rsid w:val="007D607B"/>
    <w:rsid w:val="007D6473"/>
    <w:rsid w:val="007D73E1"/>
    <w:rsid w:val="007E10C8"/>
    <w:rsid w:val="007E3645"/>
    <w:rsid w:val="007E4648"/>
    <w:rsid w:val="007E57F4"/>
    <w:rsid w:val="007E5A1A"/>
    <w:rsid w:val="007F026C"/>
    <w:rsid w:val="007F0D7B"/>
    <w:rsid w:val="007F1E1A"/>
    <w:rsid w:val="007F2BF0"/>
    <w:rsid w:val="007F336E"/>
    <w:rsid w:val="007F44D5"/>
    <w:rsid w:val="007F5360"/>
    <w:rsid w:val="007F6116"/>
    <w:rsid w:val="007F795D"/>
    <w:rsid w:val="008002CC"/>
    <w:rsid w:val="00800A05"/>
    <w:rsid w:val="008015B6"/>
    <w:rsid w:val="00801B31"/>
    <w:rsid w:val="00803ED5"/>
    <w:rsid w:val="0080451E"/>
    <w:rsid w:val="008053B6"/>
    <w:rsid w:val="00806E5E"/>
    <w:rsid w:val="00806F8E"/>
    <w:rsid w:val="00807679"/>
    <w:rsid w:val="00807861"/>
    <w:rsid w:val="008106EC"/>
    <w:rsid w:val="008122D5"/>
    <w:rsid w:val="00814A76"/>
    <w:rsid w:val="00815550"/>
    <w:rsid w:val="00817B1A"/>
    <w:rsid w:val="00817BFA"/>
    <w:rsid w:val="008201F2"/>
    <w:rsid w:val="008203FE"/>
    <w:rsid w:val="008224F0"/>
    <w:rsid w:val="00823525"/>
    <w:rsid w:val="00823897"/>
    <w:rsid w:val="0082604C"/>
    <w:rsid w:val="008261D3"/>
    <w:rsid w:val="00826B73"/>
    <w:rsid w:val="00826C1F"/>
    <w:rsid w:val="00831A5C"/>
    <w:rsid w:val="00831C76"/>
    <w:rsid w:val="0083330C"/>
    <w:rsid w:val="008335A9"/>
    <w:rsid w:val="00834B95"/>
    <w:rsid w:val="00835C6C"/>
    <w:rsid w:val="00837B55"/>
    <w:rsid w:val="00837D61"/>
    <w:rsid w:val="00841C0A"/>
    <w:rsid w:val="00841D4C"/>
    <w:rsid w:val="0084223A"/>
    <w:rsid w:val="00846E16"/>
    <w:rsid w:val="008529AD"/>
    <w:rsid w:val="00852BF8"/>
    <w:rsid w:val="00853436"/>
    <w:rsid w:val="00854FCA"/>
    <w:rsid w:val="00855150"/>
    <w:rsid w:val="00856017"/>
    <w:rsid w:val="00860094"/>
    <w:rsid w:val="0086012E"/>
    <w:rsid w:val="00860920"/>
    <w:rsid w:val="008620C5"/>
    <w:rsid w:val="00862346"/>
    <w:rsid w:val="0086270E"/>
    <w:rsid w:val="00862B49"/>
    <w:rsid w:val="00863A79"/>
    <w:rsid w:val="008659C2"/>
    <w:rsid w:val="00865CF8"/>
    <w:rsid w:val="00870802"/>
    <w:rsid w:val="00874F57"/>
    <w:rsid w:val="00881694"/>
    <w:rsid w:val="00881DCA"/>
    <w:rsid w:val="00882FCB"/>
    <w:rsid w:val="008874AD"/>
    <w:rsid w:val="00887BE3"/>
    <w:rsid w:val="00887F9F"/>
    <w:rsid w:val="008903BA"/>
    <w:rsid w:val="00890577"/>
    <w:rsid w:val="0089099D"/>
    <w:rsid w:val="008938CF"/>
    <w:rsid w:val="00893F1D"/>
    <w:rsid w:val="00894157"/>
    <w:rsid w:val="00896B4F"/>
    <w:rsid w:val="008A0FB1"/>
    <w:rsid w:val="008A24AC"/>
    <w:rsid w:val="008A3301"/>
    <w:rsid w:val="008A5BD0"/>
    <w:rsid w:val="008A7596"/>
    <w:rsid w:val="008B0674"/>
    <w:rsid w:val="008C0916"/>
    <w:rsid w:val="008C2DFA"/>
    <w:rsid w:val="008C38BE"/>
    <w:rsid w:val="008C63FC"/>
    <w:rsid w:val="008C6C35"/>
    <w:rsid w:val="008C6EA3"/>
    <w:rsid w:val="008D0616"/>
    <w:rsid w:val="008D07BC"/>
    <w:rsid w:val="008D180D"/>
    <w:rsid w:val="008D218B"/>
    <w:rsid w:val="008D2A63"/>
    <w:rsid w:val="008D3E20"/>
    <w:rsid w:val="008D5A6C"/>
    <w:rsid w:val="008E06B4"/>
    <w:rsid w:val="008E1593"/>
    <w:rsid w:val="008E3244"/>
    <w:rsid w:val="008E4049"/>
    <w:rsid w:val="008E5025"/>
    <w:rsid w:val="008F1453"/>
    <w:rsid w:val="008F2753"/>
    <w:rsid w:val="008F6AEE"/>
    <w:rsid w:val="009053F5"/>
    <w:rsid w:val="00907096"/>
    <w:rsid w:val="00907A05"/>
    <w:rsid w:val="0091487D"/>
    <w:rsid w:val="009149E1"/>
    <w:rsid w:val="009166B0"/>
    <w:rsid w:val="00921123"/>
    <w:rsid w:val="0092168F"/>
    <w:rsid w:val="00922170"/>
    <w:rsid w:val="00922C20"/>
    <w:rsid w:val="0092382B"/>
    <w:rsid w:val="0092390C"/>
    <w:rsid w:val="00924759"/>
    <w:rsid w:val="0093117F"/>
    <w:rsid w:val="0093132A"/>
    <w:rsid w:val="00932607"/>
    <w:rsid w:val="00934352"/>
    <w:rsid w:val="00934660"/>
    <w:rsid w:val="009347DD"/>
    <w:rsid w:val="009356EA"/>
    <w:rsid w:val="009361BB"/>
    <w:rsid w:val="0093748B"/>
    <w:rsid w:val="00940827"/>
    <w:rsid w:val="009449F2"/>
    <w:rsid w:val="00944D05"/>
    <w:rsid w:val="00945D2B"/>
    <w:rsid w:val="00946739"/>
    <w:rsid w:val="00950B3E"/>
    <w:rsid w:val="009536B2"/>
    <w:rsid w:val="009537A0"/>
    <w:rsid w:val="00954B78"/>
    <w:rsid w:val="00956F8E"/>
    <w:rsid w:val="00957F4D"/>
    <w:rsid w:val="00960528"/>
    <w:rsid w:val="00962DB8"/>
    <w:rsid w:val="00963EA6"/>
    <w:rsid w:val="0096417C"/>
    <w:rsid w:val="00966E54"/>
    <w:rsid w:val="009705AE"/>
    <w:rsid w:val="00972800"/>
    <w:rsid w:val="00974EB5"/>
    <w:rsid w:val="00975425"/>
    <w:rsid w:val="00976372"/>
    <w:rsid w:val="009779B8"/>
    <w:rsid w:val="009808EB"/>
    <w:rsid w:val="0098167B"/>
    <w:rsid w:val="00981949"/>
    <w:rsid w:val="00982E60"/>
    <w:rsid w:val="00986ED6"/>
    <w:rsid w:val="00987A25"/>
    <w:rsid w:val="00987C62"/>
    <w:rsid w:val="00992A92"/>
    <w:rsid w:val="00993273"/>
    <w:rsid w:val="00993AB3"/>
    <w:rsid w:val="009944AD"/>
    <w:rsid w:val="00994CA0"/>
    <w:rsid w:val="009955B8"/>
    <w:rsid w:val="009A13C4"/>
    <w:rsid w:val="009A200E"/>
    <w:rsid w:val="009A2D7D"/>
    <w:rsid w:val="009A4A4E"/>
    <w:rsid w:val="009A510E"/>
    <w:rsid w:val="009A53CF"/>
    <w:rsid w:val="009A5FF4"/>
    <w:rsid w:val="009A7CB0"/>
    <w:rsid w:val="009B0DC0"/>
    <w:rsid w:val="009B1157"/>
    <w:rsid w:val="009B1C67"/>
    <w:rsid w:val="009B3704"/>
    <w:rsid w:val="009B6EF8"/>
    <w:rsid w:val="009C0EA8"/>
    <w:rsid w:val="009C3174"/>
    <w:rsid w:val="009C3C3B"/>
    <w:rsid w:val="009C3E59"/>
    <w:rsid w:val="009C4B38"/>
    <w:rsid w:val="009C7B78"/>
    <w:rsid w:val="009D0794"/>
    <w:rsid w:val="009D5A0C"/>
    <w:rsid w:val="009D7FC2"/>
    <w:rsid w:val="009E1DD7"/>
    <w:rsid w:val="009E5665"/>
    <w:rsid w:val="009E5A04"/>
    <w:rsid w:val="009E6768"/>
    <w:rsid w:val="009E69FE"/>
    <w:rsid w:val="009F2B87"/>
    <w:rsid w:val="009F2CAF"/>
    <w:rsid w:val="009F4EF0"/>
    <w:rsid w:val="009F547E"/>
    <w:rsid w:val="009F6B2B"/>
    <w:rsid w:val="009F7656"/>
    <w:rsid w:val="00A01267"/>
    <w:rsid w:val="00A025AA"/>
    <w:rsid w:val="00A065A3"/>
    <w:rsid w:val="00A11CCB"/>
    <w:rsid w:val="00A11F02"/>
    <w:rsid w:val="00A13C2E"/>
    <w:rsid w:val="00A17269"/>
    <w:rsid w:val="00A2175B"/>
    <w:rsid w:val="00A21CC9"/>
    <w:rsid w:val="00A24562"/>
    <w:rsid w:val="00A245EB"/>
    <w:rsid w:val="00A25D10"/>
    <w:rsid w:val="00A27EAE"/>
    <w:rsid w:val="00A301B4"/>
    <w:rsid w:val="00A324DE"/>
    <w:rsid w:val="00A334AC"/>
    <w:rsid w:val="00A3386B"/>
    <w:rsid w:val="00A3596E"/>
    <w:rsid w:val="00A35C80"/>
    <w:rsid w:val="00A36467"/>
    <w:rsid w:val="00A36DCD"/>
    <w:rsid w:val="00A43C09"/>
    <w:rsid w:val="00A43DF4"/>
    <w:rsid w:val="00A4416E"/>
    <w:rsid w:val="00A51F6C"/>
    <w:rsid w:val="00A533F3"/>
    <w:rsid w:val="00A55B91"/>
    <w:rsid w:val="00A57428"/>
    <w:rsid w:val="00A6105D"/>
    <w:rsid w:val="00A619A6"/>
    <w:rsid w:val="00A64570"/>
    <w:rsid w:val="00A65A4F"/>
    <w:rsid w:val="00A67FDD"/>
    <w:rsid w:val="00A73181"/>
    <w:rsid w:val="00A746FF"/>
    <w:rsid w:val="00A756ED"/>
    <w:rsid w:val="00A7580A"/>
    <w:rsid w:val="00A75A94"/>
    <w:rsid w:val="00A75AF2"/>
    <w:rsid w:val="00A769F1"/>
    <w:rsid w:val="00A81A08"/>
    <w:rsid w:val="00A82811"/>
    <w:rsid w:val="00A919E4"/>
    <w:rsid w:val="00A93C8A"/>
    <w:rsid w:val="00A948FE"/>
    <w:rsid w:val="00A94F7E"/>
    <w:rsid w:val="00A9571A"/>
    <w:rsid w:val="00A960AF"/>
    <w:rsid w:val="00AA0237"/>
    <w:rsid w:val="00AA2325"/>
    <w:rsid w:val="00AA275D"/>
    <w:rsid w:val="00AA57B9"/>
    <w:rsid w:val="00AA5E79"/>
    <w:rsid w:val="00AA6927"/>
    <w:rsid w:val="00AB40FA"/>
    <w:rsid w:val="00AB49C5"/>
    <w:rsid w:val="00AB5E41"/>
    <w:rsid w:val="00AB7FA3"/>
    <w:rsid w:val="00AC0D95"/>
    <w:rsid w:val="00AD1DE6"/>
    <w:rsid w:val="00AD2D58"/>
    <w:rsid w:val="00AD529F"/>
    <w:rsid w:val="00AE1FEB"/>
    <w:rsid w:val="00AE3A30"/>
    <w:rsid w:val="00AE4433"/>
    <w:rsid w:val="00AE664C"/>
    <w:rsid w:val="00AE6876"/>
    <w:rsid w:val="00AE69B4"/>
    <w:rsid w:val="00AE7489"/>
    <w:rsid w:val="00AF1037"/>
    <w:rsid w:val="00AF1239"/>
    <w:rsid w:val="00AF6457"/>
    <w:rsid w:val="00B0042E"/>
    <w:rsid w:val="00B006BC"/>
    <w:rsid w:val="00B04D94"/>
    <w:rsid w:val="00B06451"/>
    <w:rsid w:val="00B10C51"/>
    <w:rsid w:val="00B156D9"/>
    <w:rsid w:val="00B167EF"/>
    <w:rsid w:val="00B22D64"/>
    <w:rsid w:val="00B24318"/>
    <w:rsid w:val="00B24AA7"/>
    <w:rsid w:val="00B25F1B"/>
    <w:rsid w:val="00B26342"/>
    <w:rsid w:val="00B30341"/>
    <w:rsid w:val="00B3036B"/>
    <w:rsid w:val="00B30DAD"/>
    <w:rsid w:val="00B327BC"/>
    <w:rsid w:val="00B33024"/>
    <w:rsid w:val="00B34735"/>
    <w:rsid w:val="00B35D09"/>
    <w:rsid w:val="00B37E95"/>
    <w:rsid w:val="00B4042D"/>
    <w:rsid w:val="00B40723"/>
    <w:rsid w:val="00B40DFF"/>
    <w:rsid w:val="00B41338"/>
    <w:rsid w:val="00B4263B"/>
    <w:rsid w:val="00B429D7"/>
    <w:rsid w:val="00B432CB"/>
    <w:rsid w:val="00B43916"/>
    <w:rsid w:val="00B43D8B"/>
    <w:rsid w:val="00B43EB9"/>
    <w:rsid w:val="00B451EE"/>
    <w:rsid w:val="00B46A77"/>
    <w:rsid w:val="00B46C68"/>
    <w:rsid w:val="00B472BC"/>
    <w:rsid w:val="00B527B9"/>
    <w:rsid w:val="00B53355"/>
    <w:rsid w:val="00B53383"/>
    <w:rsid w:val="00B539B4"/>
    <w:rsid w:val="00B551FD"/>
    <w:rsid w:val="00B562BC"/>
    <w:rsid w:val="00B6248D"/>
    <w:rsid w:val="00B62AA0"/>
    <w:rsid w:val="00B66C7D"/>
    <w:rsid w:val="00B70231"/>
    <w:rsid w:val="00B71304"/>
    <w:rsid w:val="00B71483"/>
    <w:rsid w:val="00B7151B"/>
    <w:rsid w:val="00B71EC4"/>
    <w:rsid w:val="00B72EA2"/>
    <w:rsid w:val="00B74D84"/>
    <w:rsid w:val="00B763DA"/>
    <w:rsid w:val="00B770F1"/>
    <w:rsid w:val="00B775EF"/>
    <w:rsid w:val="00B866F8"/>
    <w:rsid w:val="00B86A80"/>
    <w:rsid w:val="00B918C0"/>
    <w:rsid w:val="00B91B85"/>
    <w:rsid w:val="00B92C6C"/>
    <w:rsid w:val="00B94AE9"/>
    <w:rsid w:val="00B95E97"/>
    <w:rsid w:val="00B969A5"/>
    <w:rsid w:val="00B971DF"/>
    <w:rsid w:val="00B97A3E"/>
    <w:rsid w:val="00BA00AD"/>
    <w:rsid w:val="00BA168B"/>
    <w:rsid w:val="00BA2DE2"/>
    <w:rsid w:val="00BA3C28"/>
    <w:rsid w:val="00BA45AF"/>
    <w:rsid w:val="00BA510D"/>
    <w:rsid w:val="00BA5877"/>
    <w:rsid w:val="00BA7E42"/>
    <w:rsid w:val="00BB0445"/>
    <w:rsid w:val="00BB06DA"/>
    <w:rsid w:val="00BB1546"/>
    <w:rsid w:val="00BB19C5"/>
    <w:rsid w:val="00BB2B7E"/>
    <w:rsid w:val="00BB4835"/>
    <w:rsid w:val="00BC0213"/>
    <w:rsid w:val="00BC2B49"/>
    <w:rsid w:val="00BC2D4D"/>
    <w:rsid w:val="00BC4299"/>
    <w:rsid w:val="00BC7CAD"/>
    <w:rsid w:val="00BD2E57"/>
    <w:rsid w:val="00BD37E4"/>
    <w:rsid w:val="00BD77FD"/>
    <w:rsid w:val="00BD7927"/>
    <w:rsid w:val="00BE14E6"/>
    <w:rsid w:val="00BE4B62"/>
    <w:rsid w:val="00BE4D6F"/>
    <w:rsid w:val="00BE5AF7"/>
    <w:rsid w:val="00BE5D18"/>
    <w:rsid w:val="00BE6446"/>
    <w:rsid w:val="00BE66FF"/>
    <w:rsid w:val="00BE74AB"/>
    <w:rsid w:val="00BF13E2"/>
    <w:rsid w:val="00BF56FF"/>
    <w:rsid w:val="00BF5882"/>
    <w:rsid w:val="00BF767B"/>
    <w:rsid w:val="00BF7ADB"/>
    <w:rsid w:val="00C007F2"/>
    <w:rsid w:val="00C0093E"/>
    <w:rsid w:val="00C0248D"/>
    <w:rsid w:val="00C02F6A"/>
    <w:rsid w:val="00C03137"/>
    <w:rsid w:val="00C032E4"/>
    <w:rsid w:val="00C047CB"/>
    <w:rsid w:val="00C0597F"/>
    <w:rsid w:val="00C075B1"/>
    <w:rsid w:val="00C07999"/>
    <w:rsid w:val="00C117D3"/>
    <w:rsid w:val="00C122BB"/>
    <w:rsid w:val="00C1595C"/>
    <w:rsid w:val="00C211F8"/>
    <w:rsid w:val="00C21576"/>
    <w:rsid w:val="00C22897"/>
    <w:rsid w:val="00C22AE4"/>
    <w:rsid w:val="00C2314D"/>
    <w:rsid w:val="00C23BED"/>
    <w:rsid w:val="00C24559"/>
    <w:rsid w:val="00C25C78"/>
    <w:rsid w:val="00C26DE3"/>
    <w:rsid w:val="00C272EE"/>
    <w:rsid w:val="00C30776"/>
    <w:rsid w:val="00C32136"/>
    <w:rsid w:val="00C32E71"/>
    <w:rsid w:val="00C3377C"/>
    <w:rsid w:val="00C3412A"/>
    <w:rsid w:val="00C34772"/>
    <w:rsid w:val="00C35CE8"/>
    <w:rsid w:val="00C4226B"/>
    <w:rsid w:val="00C4420C"/>
    <w:rsid w:val="00C50714"/>
    <w:rsid w:val="00C50B58"/>
    <w:rsid w:val="00C52DEF"/>
    <w:rsid w:val="00C56C77"/>
    <w:rsid w:val="00C61F9C"/>
    <w:rsid w:val="00C63995"/>
    <w:rsid w:val="00C6402F"/>
    <w:rsid w:val="00C6501F"/>
    <w:rsid w:val="00C66FF4"/>
    <w:rsid w:val="00C67F27"/>
    <w:rsid w:val="00C70936"/>
    <w:rsid w:val="00C75163"/>
    <w:rsid w:val="00C7717B"/>
    <w:rsid w:val="00C77C81"/>
    <w:rsid w:val="00C81A3A"/>
    <w:rsid w:val="00C87502"/>
    <w:rsid w:val="00C9091F"/>
    <w:rsid w:val="00C93C45"/>
    <w:rsid w:val="00C9703C"/>
    <w:rsid w:val="00CA19D8"/>
    <w:rsid w:val="00CA3D84"/>
    <w:rsid w:val="00CA3E48"/>
    <w:rsid w:val="00CA71A7"/>
    <w:rsid w:val="00CA7610"/>
    <w:rsid w:val="00CA77BA"/>
    <w:rsid w:val="00CB0718"/>
    <w:rsid w:val="00CB074C"/>
    <w:rsid w:val="00CB1CA9"/>
    <w:rsid w:val="00CB2ECB"/>
    <w:rsid w:val="00CB4058"/>
    <w:rsid w:val="00CB5043"/>
    <w:rsid w:val="00CB5407"/>
    <w:rsid w:val="00CB58B2"/>
    <w:rsid w:val="00CC37BA"/>
    <w:rsid w:val="00CD19E6"/>
    <w:rsid w:val="00CD4B3D"/>
    <w:rsid w:val="00CD7683"/>
    <w:rsid w:val="00CE2A2E"/>
    <w:rsid w:val="00CE3CD6"/>
    <w:rsid w:val="00CE53C3"/>
    <w:rsid w:val="00CE7B7F"/>
    <w:rsid w:val="00CF170C"/>
    <w:rsid w:val="00CF2996"/>
    <w:rsid w:val="00CF2CBA"/>
    <w:rsid w:val="00CF3528"/>
    <w:rsid w:val="00CF3847"/>
    <w:rsid w:val="00CF555D"/>
    <w:rsid w:val="00CF5DF9"/>
    <w:rsid w:val="00CF5F59"/>
    <w:rsid w:val="00CF70E8"/>
    <w:rsid w:val="00CF75A2"/>
    <w:rsid w:val="00CF7869"/>
    <w:rsid w:val="00D015B4"/>
    <w:rsid w:val="00D035A0"/>
    <w:rsid w:val="00D03629"/>
    <w:rsid w:val="00D04E0F"/>
    <w:rsid w:val="00D05857"/>
    <w:rsid w:val="00D05B54"/>
    <w:rsid w:val="00D06874"/>
    <w:rsid w:val="00D11B02"/>
    <w:rsid w:val="00D13491"/>
    <w:rsid w:val="00D1463F"/>
    <w:rsid w:val="00D14D4E"/>
    <w:rsid w:val="00D1666B"/>
    <w:rsid w:val="00D1797C"/>
    <w:rsid w:val="00D17ADD"/>
    <w:rsid w:val="00D23641"/>
    <w:rsid w:val="00D2494F"/>
    <w:rsid w:val="00D24DED"/>
    <w:rsid w:val="00D25737"/>
    <w:rsid w:val="00D333AD"/>
    <w:rsid w:val="00D366D4"/>
    <w:rsid w:val="00D410BC"/>
    <w:rsid w:val="00D4287E"/>
    <w:rsid w:val="00D434FD"/>
    <w:rsid w:val="00D4439D"/>
    <w:rsid w:val="00D4584F"/>
    <w:rsid w:val="00D4599B"/>
    <w:rsid w:val="00D45E32"/>
    <w:rsid w:val="00D47B6A"/>
    <w:rsid w:val="00D50EDB"/>
    <w:rsid w:val="00D53CFA"/>
    <w:rsid w:val="00D54514"/>
    <w:rsid w:val="00D55E21"/>
    <w:rsid w:val="00D56F9D"/>
    <w:rsid w:val="00D61275"/>
    <w:rsid w:val="00D6299F"/>
    <w:rsid w:val="00D65281"/>
    <w:rsid w:val="00D65EF5"/>
    <w:rsid w:val="00D673C8"/>
    <w:rsid w:val="00D71E93"/>
    <w:rsid w:val="00D73F10"/>
    <w:rsid w:val="00D742CC"/>
    <w:rsid w:val="00D74512"/>
    <w:rsid w:val="00D750E0"/>
    <w:rsid w:val="00D75683"/>
    <w:rsid w:val="00D769D4"/>
    <w:rsid w:val="00D8159A"/>
    <w:rsid w:val="00D86793"/>
    <w:rsid w:val="00D87033"/>
    <w:rsid w:val="00D870B8"/>
    <w:rsid w:val="00D87E4A"/>
    <w:rsid w:val="00D94A74"/>
    <w:rsid w:val="00D94B5C"/>
    <w:rsid w:val="00D978A7"/>
    <w:rsid w:val="00DA0C6D"/>
    <w:rsid w:val="00DA0CB6"/>
    <w:rsid w:val="00DA26B1"/>
    <w:rsid w:val="00DA2836"/>
    <w:rsid w:val="00DA3767"/>
    <w:rsid w:val="00DA491F"/>
    <w:rsid w:val="00DA5B2F"/>
    <w:rsid w:val="00DA7CA9"/>
    <w:rsid w:val="00DB0A0F"/>
    <w:rsid w:val="00DB291D"/>
    <w:rsid w:val="00DB34CC"/>
    <w:rsid w:val="00DB3940"/>
    <w:rsid w:val="00DB48BB"/>
    <w:rsid w:val="00DB7BA8"/>
    <w:rsid w:val="00DC28B4"/>
    <w:rsid w:val="00DC3278"/>
    <w:rsid w:val="00DC51A8"/>
    <w:rsid w:val="00DD0619"/>
    <w:rsid w:val="00DD22B8"/>
    <w:rsid w:val="00DD51B5"/>
    <w:rsid w:val="00DD62E5"/>
    <w:rsid w:val="00DE1306"/>
    <w:rsid w:val="00DE36F0"/>
    <w:rsid w:val="00DE596D"/>
    <w:rsid w:val="00DF384A"/>
    <w:rsid w:val="00DF3C5A"/>
    <w:rsid w:val="00DF4EE9"/>
    <w:rsid w:val="00DF5AD5"/>
    <w:rsid w:val="00E00281"/>
    <w:rsid w:val="00E01A6B"/>
    <w:rsid w:val="00E02E3B"/>
    <w:rsid w:val="00E05346"/>
    <w:rsid w:val="00E07E52"/>
    <w:rsid w:val="00E13FBC"/>
    <w:rsid w:val="00E1482D"/>
    <w:rsid w:val="00E1702E"/>
    <w:rsid w:val="00E20B78"/>
    <w:rsid w:val="00E26228"/>
    <w:rsid w:val="00E26357"/>
    <w:rsid w:val="00E272D4"/>
    <w:rsid w:val="00E27A7E"/>
    <w:rsid w:val="00E27C83"/>
    <w:rsid w:val="00E3023F"/>
    <w:rsid w:val="00E33E35"/>
    <w:rsid w:val="00E34A26"/>
    <w:rsid w:val="00E3543E"/>
    <w:rsid w:val="00E362CF"/>
    <w:rsid w:val="00E369A5"/>
    <w:rsid w:val="00E37D1A"/>
    <w:rsid w:val="00E40677"/>
    <w:rsid w:val="00E40ECF"/>
    <w:rsid w:val="00E41E26"/>
    <w:rsid w:val="00E44999"/>
    <w:rsid w:val="00E44A50"/>
    <w:rsid w:val="00E458C5"/>
    <w:rsid w:val="00E4601B"/>
    <w:rsid w:val="00E47510"/>
    <w:rsid w:val="00E50260"/>
    <w:rsid w:val="00E50918"/>
    <w:rsid w:val="00E5295F"/>
    <w:rsid w:val="00E5683C"/>
    <w:rsid w:val="00E5797C"/>
    <w:rsid w:val="00E61275"/>
    <w:rsid w:val="00E61791"/>
    <w:rsid w:val="00E61A1D"/>
    <w:rsid w:val="00E63163"/>
    <w:rsid w:val="00E64267"/>
    <w:rsid w:val="00E65A10"/>
    <w:rsid w:val="00E65AED"/>
    <w:rsid w:val="00E66883"/>
    <w:rsid w:val="00E66EA6"/>
    <w:rsid w:val="00E71E2B"/>
    <w:rsid w:val="00E71EC8"/>
    <w:rsid w:val="00E7246F"/>
    <w:rsid w:val="00E725FC"/>
    <w:rsid w:val="00E72630"/>
    <w:rsid w:val="00E72C93"/>
    <w:rsid w:val="00E73721"/>
    <w:rsid w:val="00E754FB"/>
    <w:rsid w:val="00E8093C"/>
    <w:rsid w:val="00E82025"/>
    <w:rsid w:val="00E82234"/>
    <w:rsid w:val="00E82A0E"/>
    <w:rsid w:val="00E85391"/>
    <w:rsid w:val="00E85561"/>
    <w:rsid w:val="00E87E68"/>
    <w:rsid w:val="00E90EDF"/>
    <w:rsid w:val="00E914AC"/>
    <w:rsid w:val="00E92CB0"/>
    <w:rsid w:val="00E940D8"/>
    <w:rsid w:val="00E94323"/>
    <w:rsid w:val="00E945B4"/>
    <w:rsid w:val="00E96753"/>
    <w:rsid w:val="00E969B3"/>
    <w:rsid w:val="00E97CD5"/>
    <w:rsid w:val="00E97E53"/>
    <w:rsid w:val="00EA2C29"/>
    <w:rsid w:val="00EA6CBC"/>
    <w:rsid w:val="00EA7594"/>
    <w:rsid w:val="00EB1A1B"/>
    <w:rsid w:val="00EB1D00"/>
    <w:rsid w:val="00EB2AB2"/>
    <w:rsid w:val="00EB5658"/>
    <w:rsid w:val="00EC2623"/>
    <w:rsid w:val="00EC3ED8"/>
    <w:rsid w:val="00EC6954"/>
    <w:rsid w:val="00ED2533"/>
    <w:rsid w:val="00ED34B3"/>
    <w:rsid w:val="00ED3F7D"/>
    <w:rsid w:val="00ED7239"/>
    <w:rsid w:val="00EE074B"/>
    <w:rsid w:val="00EE1169"/>
    <w:rsid w:val="00EE39BE"/>
    <w:rsid w:val="00EE6D49"/>
    <w:rsid w:val="00EE6DA2"/>
    <w:rsid w:val="00EE6FD7"/>
    <w:rsid w:val="00EE7147"/>
    <w:rsid w:val="00EE725B"/>
    <w:rsid w:val="00EF0353"/>
    <w:rsid w:val="00EF1185"/>
    <w:rsid w:val="00EF234B"/>
    <w:rsid w:val="00EF2A80"/>
    <w:rsid w:val="00EF3165"/>
    <w:rsid w:val="00EF4EF4"/>
    <w:rsid w:val="00EF599F"/>
    <w:rsid w:val="00EF743E"/>
    <w:rsid w:val="00F01585"/>
    <w:rsid w:val="00F109CE"/>
    <w:rsid w:val="00F11041"/>
    <w:rsid w:val="00F15B52"/>
    <w:rsid w:val="00F218EB"/>
    <w:rsid w:val="00F22685"/>
    <w:rsid w:val="00F24314"/>
    <w:rsid w:val="00F26FE8"/>
    <w:rsid w:val="00F31476"/>
    <w:rsid w:val="00F3700A"/>
    <w:rsid w:val="00F372B6"/>
    <w:rsid w:val="00F3762B"/>
    <w:rsid w:val="00F37EAD"/>
    <w:rsid w:val="00F4134B"/>
    <w:rsid w:val="00F41BED"/>
    <w:rsid w:val="00F4280B"/>
    <w:rsid w:val="00F43F91"/>
    <w:rsid w:val="00F44F68"/>
    <w:rsid w:val="00F451DF"/>
    <w:rsid w:val="00F47975"/>
    <w:rsid w:val="00F503A2"/>
    <w:rsid w:val="00F50FDA"/>
    <w:rsid w:val="00F52414"/>
    <w:rsid w:val="00F534F5"/>
    <w:rsid w:val="00F53E8D"/>
    <w:rsid w:val="00F53EC5"/>
    <w:rsid w:val="00F55C37"/>
    <w:rsid w:val="00F56153"/>
    <w:rsid w:val="00F62C5B"/>
    <w:rsid w:val="00F665AF"/>
    <w:rsid w:val="00F665E7"/>
    <w:rsid w:val="00F66FE4"/>
    <w:rsid w:val="00F70295"/>
    <w:rsid w:val="00F702CC"/>
    <w:rsid w:val="00F71A7E"/>
    <w:rsid w:val="00F72179"/>
    <w:rsid w:val="00F766B4"/>
    <w:rsid w:val="00F77FC0"/>
    <w:rsid w:val="00F811F8"/>
    <w:rsid w:val="00F81254"/>
    <w:rsid w:val="00F81645"/>
    <w:rsid w:val="00F8268F"/>
    <w:rsid w:val="00F84F9A"/>
    <w:rsid w:val="00F8688D"/>
    <w:rsid w:val="00F8689C"/>
    <w:rsid w:val="00F86A9D"/>
    <w:rsid w:val="00F86C9B"/>
    <w:rsid w:val="00F900AB"/>
    <w:rsid w:val="00F9125C"/>
    <w:rsid w:val="00F93D1D"/>
    <w:rsid w:val="00F93FE1"/>
    <w:rsid w:val="00F952E0"/>
    <w:rsid w:val="00F95DBB"/>
    <w:rsid w:val="00F96777"/>
    <w:rsid w:val="00F972B5"/>
    <w:rsid w:val="00F97A5E"/>
    <w:rsid w:val="00FA137A"/>
    <w:rsid w:val="00FA483E"/>
    <w:rsid w:val="00FA485F"/>
    <w:rsid w:val="00FA6295"/>
    <w:rsid w:val="00FB012C"/>
    <w:rsid w:val="00FB019C"/>
    <w:rsid w:val="00FB1778"/>
    <w:rsid w:val="00FB273B"/>
    <w:rsid w:val="00FB38BE"/>
    <w:rsid w:val="00FB4699"/>
    <w:rsid w:val="00FB5B8C"/>
    <w:rsid w:val="00FB5CD7"/>
    <w:rsid w:val="00FB77F5"/>
    <w:rsid w:val="00FC0C59"/>
    <w:rsid w:val="00FC1F43"/>
    <w:rsid w:val="00FC2C6B"/>
    <w:rsid w:val="00FC3268"/>
    <w:rsid w:val="00FC7CB0"/>
    <w:rsid w:val="00FD0B2B"/>
    <w:rsid w:val="00FD12DE"/>
    <w:rsid w:val="00FD15A5"/>
    <w:rsid w:val="00FD2F6A"/>
    <w:rsid w:val="00FD357E"/>
    <w:rsid w:val="00FD3E2A"/>
    <w:rsid w:val="00FD4608"/>
    <w:rsid w:val="00FD62DE"/>
    <w:rsid w:val="00FD74DB"/>
    <w:rsid w:val="00FD7513"/>
    <w:rsid w:val="00FE27E7"/>
    <w:rsid w:val="00FE2904"/>
    <w:rsid w:val="00FE40A6"/>
    <w:rsid w:val="00FE5AD0"/>
    <w:rsid w:val="00FF46B1"/>
    <w:rsid w:val="00FF5195"/>
    <w:rsid w:val="00FF569C"/>
    <w:rsid w:val="00FF72CB"/>
    <w:rsid w:val="00FF73D0"/>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A44D8"/>
  <w15:docId w15:val="{D67A4297-E5A8-419D-A496-48867D8C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AF7"/>
    <w:rPr>
      <w:sz w:val="28"/>
      <w:szCs w:val="24"/>
      <w:lang w:val="en-GB" w:eastAsia="en-US"/>
    </w:rPr>
  </w:style>
  <w:style w:type="paragraph" w:styleId="Heading1">
    <w:name w:val="heading 1"/>
    <w:basedOn w:val="Normal"/>
    <w:next w:val="Normal"/>
    <w:qFormat/>
    <w:rsid w:val="00544452"/>
    <w:pPr>
      <w:keepNext/>
      <w:jc w:val="both"/>
      <w:outlineLvl w:val="0"/>
    </w:pPr>
    <w:rPr>
      <w:b/>
      <w:bCs/>
      <w:lang w:val="bg-BG"/>
    </w:rPr>
  </w:style>
  <w:style w:type="paragraph" w:styleId="Heading4">
    <w:name w:val="heading 4"/>
    <w:basedOn w:val="Normal"/>
    <w:next w:val="Normal"/>
    <w:link w:val="Heading4Char"/>
    <w:semiHidden/>
    <w:unhideWhenUsed/>
    <w:qFormat/>
    <w:rsid w:val="0014431E"/>
    <w:pPr>
      <w:keepNext/>
      <w:spacing w:before="240" w:after="60"/>
      <w:outlineLvl w:val="3"/>
    </w:pPr>
    <w:rPr>
      <w:rFonts w:ascii="Calibri" w:hAnsi="Calibr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lang w:val="bg-BG"/>
    </w:rPr>
  </w:style>
  <w:style w:type="paragraph" w:styleId="BodyText">
    <w:name w:val="Body Text"/>
    <w:basedOn w:val="Normal"/>
    <w:pPr>
      <w:jc w:val="center"/>
    </w:pPr>
    <w:rPr>
      <w:sz w:val="32"/>
      <w:lang w:val="bg-BG"/>
    </w:rPr>
  </w:style>
  <w:style w:type="paragraph" w:styleId="BodyText2">
    <w:name w:val="Body Text 2"/>
    <w:basedOn w:val="Normal"/>
    <w:pPr>
      <w:jc w:val="center"/>
    </w:pPr>
    <w:rPr>
      <w:b/>
      <w:bCs/>
      <w:lang w:val="bg-BG"/>
    </w:rPr>
  </w:style>
  <w:style w:type="paragraph" w:customStyle="1" w:styleId="CharCharCharCharChar">
    <w:name w:val="Char Char Char Char Char Знак Знак Знак"/>
    <w:basedOn w:val="Normal"/>
    <w:rsid w:val="00B94AE9"/>
    <w:pPr>
      <w:tabs>
        <w:tab w:val="left" w:pos="709"/>
      </w:tabs>
    </w:pPr>
    <w:rPr>
      <w:rFonts w:ascii="Tahoma" w:hAnsi="Tahoma"/>
      <w:sz w:val="24"/>
      <w:lang w:val="pl-PL" w:eastAsia="pl-PL"/>
    </w:rPr>
  </w:style>
  <w:style w:type="paragraph" w:styleId="Header">
    <w:name w:val="header"/>
    <w:basedOn w:val="Normal"/>
    <w:link w:val="HeaderChar"/>
    <w:uiPriority w:val="99"/>
    <w:rsid w:val="00616E24"/>
    <w:pPr>
      <w:tabs>
        <w:tab w:val="center" w:pos="4153"/>
        <w:tab w:val="right" w:pos="8306"/>
      </w:tabs>
    </w:pPr>
    <w:rPr>
      <w:sz w:val="20"/>
      <w:szCs w:val="20"/>
      <w:lang w:eastAsia="bg-BG"/>
    </w:rPr>
  </w:style>
  <w:style w:type="paragraph" w:styleId="BalloonText">
    <w:name w:val="Balloon Text"/>
    <w:basedOn w:val="Normal"/>
    <w:semiHidden/>
    <w:rsid w:val="00F702CC"/>
    <w:rPr>
      <w:rFonts w:ascii="Tahoma" w:hAnsi="Tahoma" w:cs="Tahoma"/>
      <w:sz w:val="16"/>
      <w:szCs w:val="16"/>
    </w:rPr>
  </w:style>
  <w:style w:type="paragraph" w:customStyle="1" w:styleId="a">
    <w:name w:val="Знак Знак Знак"/>
    <w:basedOn w:val="Normal"/>
    <w:rsid w:val="00230F5C"/>
    <w:pPr>
      <w:tabs>
        <w:tab w:val="left" w:pos="709"/>
      </w:tabs>
    </w:pPr>
    <w:rPr>
      <w:rFonts w:ascii="Tahoma" w:hAnsi="Tahoma"/>
      <w:sz w:val="24"/>
      <w:lang w:val="pl-PL" w:eastAsia="pl-PL"/>
    </w:rPr>
  </w:style>
  <w:style w:type="table" w:styleId="TableGrid">
    <w:name w:val="Table Grid"/>
    <w:basedOn w:val="TableNormal"/>
    <w:rsid w:val="00544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ормален1"/>
    <w:rsid w:val="0089099D"/>
    <w:pPr>
      <w:widowControl w:val="0"/>
      <w:autoSpaceDE w:val="0"/>
      <w:autoSpaceDN w:val="0"/>
      <w:adjustRightInd w:val="0"/>
    </w:pPr>
    <w:rPr>
      <w:sz w:val="24"/>
      <w:szCs w:val="24"/>
      <w:lang w:eastAsia="en-US"/>
    </w:rPr>
  </w:style>
  <w:style w:type="paragraph" w:styleId="Footer">
    <w:name w:val="footer"/>
    <w:basedOn w:val="Normal"/>
    <w:link w:val="FooterChar"/>
    <w:uiPriority w:val="99"/>
    <w:rsid w:val="00B10C51"/>
    <w:pPr>
      <w:tabs>
        <w:tab w:val="center" w:pos="4536"/>
        <w:tab w:val="right" w:pos="9072"/>
      </w:tabs>
    </w:pPr>
  </w:style>
  <w:style w:type="character" w:styleId="PageNumber">
    <w:name w:val="page number"/>
    <w:basedOn w:val="DefaultParagraphFont"/>
    <w:rsid w:val="00B10C51"/>
  </w:style>
  <w:style w:type="paragraph" w:styleId="BodyTextIndent2">
    <w:name w:val="Body Text Indent 2"/>
    <w:basedOn w:val="Normal"/>
    <w:rsid w:val="003070F5"/>
    <w:pPr>
      <w:spacing w:after="120" w:line="480" w:lineRule="auto"/>
      <w:ind w:left="283"/>
    </w:pPr>
    <w:rPr>
      <w:sz w:val="20"/>
      <w:szCs w:val="20"/>
      <w:lang w:val="en-AU" w:eastAsia="bg-BG"/>
    </w:rPr>
  </w:style>
  <w:style w:type="paragraph" w:customStyle="1" w:styleId="a0">
    <w:name w:val="Знак Знак"/>
    <w:basedOn w:val="Normal"/>
    <w:rsid w:val="000C64E5"/>
    <w:rPr>
      <w:sz w:val="24"/>
      <w:lang w:val="pl-PL" w:eastAsia="pl-PL"/>
    </w:rPr>
  </w:style>
  <w:style w:type="paragraph" w:styleId="BodyTextIndent">
    <w:name w:val="Body Text Indent"/>
    <w:basedOn w:val="Normal"/>
    <w:rsid w:val="00217177"/>
    <w:pPr>
      <w:spacing w:after="120"/>
      <w:ind w:left="283"/>
    </w:pPr>
  </w:style>
  <w:style w:type="paragraph" w:styleId="BodyTextFirstIndent2">
    <w:name w:val="Body Text First Indent 2"/>
    <w:basedOn w:val="BodyTextIndent"/>
    <w:rsid w:val="00217177"/>
    <w:pPr>
      <w:ind w:firstLine="210"/>
    </w:pPr>
    <w:rPr>
      <w:sz w:val="20"/>
      <w:szCs w:val="20"/>
      <w:lang w:val="bg-BG" w:eastAsia="bg-BG"/>
    </w:rPr>
  </w:style>
  <w:style w:type="paragraph" w:customStyle="1" w:styleId="CharCharCharCharCharCharChar">
    <w:name w:val="Char Char Char Char Char Char Char"/>
    <w:basedOn w:val="Normal"/>
    <w:rsid w:val="00B06451"/>
    <w:pPr>
      <w:tabs>
        <w:tab w:val="left" w:pos="709"/>
      </w:tabs>
    </w:pPr>
    <w:rPr>
      <w:rFonts w:ascii="Tahoma" w:hAnsi="Tahoma" w:cs="Tahoma"/>
      <w:sz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AE7489"/>
    <w:pPr>
      <w:overflowPunct w:val="0"/>
      <w:autoSpaceDE w:val="0"/>
      <w:autoSpaceDN w:val="0"/>
      <w:adjustRightInd w:val="0"/>
      <w:ind w:left="720"/>
      <w:contextualSpacing/>
      <w:textAlignment w:val="baseline"/>
    </w:pPr>
    <w:rPr>
      <w:rFonts w:ascii="Arial" w:hAnsi="Arial"/>
      <w:sz w:val="20"/>
      <w:szCs w:val="20"/>
      <w:lang w:val="en-US"/>
    </w:rPr>
  </w:style>
  <w:style w:type="paragraph" w:customStyle="1" w:styleId="3">
    <w:name w:val="Знак Знак3"/>
    <w:basedOn w:val="Normal"/>
    <w:uiPriority w:val="99"/>
    <w:rsid w:val="002B3BAE"/>
    <w:rPr>
      <w:sz w:val="24"/>
      <w:lang w:val="pl-PL" w:eastAsia="pl-PL"/>
    </w:rPr>
  </w:style>
  <w:style w:type="character" w:customStyle="1" w:styleId="HeaderChar">
    <w:name w:val="Header Char"/>
    <w:link w:val="Header"/>
    <w:uiPriority w:val="99"/>
    <w:rsid w:val="008E1593"/>
    <w:rPr>
      <w:lang w:val="en-GB"/>
    </w:rPr>
  </w:style>
  <w:style w:type="paragraph" w:customStyle="1" w:styleId="Style19">
    <w:name w:val="Style19"/>
    <w:basedOn w:val="Normal"/>
    <w:uiPriority w:val="99"/>
    <w:rsid w:val="008E1593"/>
    <w:pPr>
      <w:widowControl w:val="0"/>
      <w:autoSpaceDE w:val="0"/>
      <w:autoSpaceDN w:val="0"/>
      <w:adjustRightInd w:val="0"/>
      <w:spacing w:line="365" w:lineRule="exact"/>
      <w:ind w:firstLine="715"/>
      <w:jc w:val="both"/>
    </w:pPr>
    <w:rPr>
      <w:rFonts w:ascii="Verdana" w:hAnsi="Verdana" w:cs="Verdana"/>
      <w:sz w:val="24"/>
      <w:lang w:val="bg-BG" w:eastAsia="bg-BG"/>
    </w:rPr>
  </w:style>
  <w:style w:type="character" w:customStyle="1" w:styleId="FontStyle52">
    <w:name w:val="Font Style52"/>
    <w:uiPriority w:val="99"/>
    <w:rsid w:val="008E1593"/>
    <w:rPr>
      <w:rFonts w:ascii="Verdana" w:hAnsi="Verdana" w:cs="Verdana"/>
      <w:sz w:val="18"/>
      <w:szCs w:val="18"/>
    </w:rPr>
  </w:style>
  <w:style w:type="character" w:customStyle="1" w:styleId="Heading4Char">
    <w:name w:val="Heading 4 Char"/>
    <w:link w:val="Heading4"/>
    <w:semiHidden/>
    <w:rsid w:val="0014431E"/>
    <w:rPr>
      <w:rFonts w:ascii="Calibri" w:eastAsia="Times New Roman" w:hAnsi="Calibri" w:cs="Times New Roman"/>
      <w:b/>
      <w:bCs/>
      <w:sz w:val="28"/>
      <w:szCs w:val="28"/>
      <w:lang w:val="en-GB"/>
    </w:rPr>
  </w:style>
  <w:style w:type="character" w:customStyle="1" w:styleId="FooterChar">
    <w:name w:val="Footer Char"/>
    <w:link w:val="Footer"/>
    <w:uiPriority w:val="99"/>
    <w:rsid w:val="001E0090"/>
    <w:rPr>
      <w:sz w:val="28"/>
      <w:szCs w:val="24"/>
      <w:lang w:val="en-GB"/>
    </w:rPr>
  </w:style>
  <w:style w:type="character" w:styleId="Hyperlink">
    <w:name w:val="Hyperlink"/>
    <w:basedOn w:val="DefaultParagraphFont"/>
    <w:uiPriority w:val="99"/>
    <w:unhideWhenUsed/>
    <w:rsid w:val="00714288"/>
    <w:rPr>
      <w:color w:val="0000FF" w:themeColor="hyperlink"/>
      <w:u w:val="single"/>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800A05"/>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07151">
      <w:bodyDiv w:val="1"/>
      <w:marLeft w:val="0"/>
      <w:marRight w:val="0"/>
      <w:marTop w:val="0"/>
      <w:marBottom w:val="0"/>
      <w:divBdr>
        <w:top w:val="none" w:sz="0" w:space="0" w:color="auto"/>
        <w:left w:val="none" w:sz="0" w:space="0" w:color="auto"/>
        <w:bottom w:val="none" w:sz="0" w:space="0" w:color="auto"/>
        <w:right w:val="none" w:sz="0" w:space="0" w:color="auto"/>
      </w:divBdr>
    </w:div>
    <w:div w:id="901602922">
      <w:bodyDiv w:val="1"/>
      <w:marLeft w:val="0"/>
      <w:marRight w:val="0"/>
      <w:marTop w:val="0"/>
      <w:marBottom w:val="0"/>
      <w:divBdr>
        <w:top w:val="none" w:sz="0" w:space="0" w:color="auto"/>
        <w:left w:val="none" w:sz="0" w:space="0" w:color="auto"/>
        <w:bottom w:val="none" w:sz="0" w:space="0" w:color="auto"/>
        <w:right w:val="none" w:sz="0" w:space="0" w:color="auto"/>
      </w:divBdr>
      <w:divsChild>
        <w:div w:id="862017704">
          <w:marLeft w:val="0"/>
          <w:marRight w:val="0"/>
          <w:marTop w:val="0"/>
          <w:marBottom w:val="0"/>
          <w:divBdr>
            <w:top w:val="none" w:sz="0" w:space="0" w:color="auto"/>
            <w:left w:val="none" w:sz="0" w:space="0" w:color="auto"/>
            <w:bottom w:val="single" w:sz="8" w:space="1" w:color="auto"/>
            <w:right w:val="none" w:sz="0" w:space="0" w:color="auto"/>
          </w:divBdr>
        </w:div>
      </w:divsChild>
    </w:div>
    <w:div w:id="1524973300">
      <w:bodyDiv w:val="1"/>
      <w:marLeft w:val="0"/>
      <w:marRight w:val="0"/>
      <w:marTop w:val="0"/>
      <w:marBottom w:val="0"/>
      <w:divBdr>
        <w:top w:val="none" w:sz="0" w:space="0" w:color="auto"/>
        <w:left w:val="none" w:sz="0" w:space="0" w:color="auto"/>
        <w:bottom w:val="none" w:sz="0" w:space="0" w:color="auto"/>
        <w:right w:val="none" w:sz="0" w:space="0" w:color="auto"/>
      </w:divBdr>
    </w:div>
    <w:div w:id="164222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hadziev@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00c457d-e8be-4421-8ed9-9e78d0a75c39/Procedure/InfoEnded/7037c9e4-0e51-4268-b8d5-3bc1660dccb4" TargetMode="External"/><Relationship Id="rId4" Type="http://schemas.openxmlformats.org/officeDocument/2006/relationships/settings" Target="settings.xml"/><Relationship Id="rId9" Type="http://schemas.openxmlformats.org/officeDocument/2006/relationships/hyperlink" Target="mailto:office.eechamber@gmail.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C65F9-923A-464F-922F-EA3424DB6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5206</Words>
  <Characters>29676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С П Р А В К А</vt:lpstr>
    </vt:vector>
  </TitlesOfParts>
  <Company/>
  <LinksUpToDate>false</LinksUpToDate>
  <CharactersWithSpaces>34813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 Р А В К А</dc:title>
  <dc:creator>MZG KTI</dc:creator>
  <cp:lastModifiedBy>Venislava Boyadzhieva</cp:lastModifiedBy>
  <cp:revision>3</cp:revision>
  <cp:lastPrinted>2023-01-31T08:57:00Z</cp:lastPrinted>
  <dcterms:created xsi:type="dcterms:W3CDTF">2023-10-19T11:47:00Z</dcterms:created>
  <dcterms:modified xsi:type="dcterms:W3CDTF">2023-10-20T08:13:00Z</dcterms:modified>
</cp:coreProperties>
</file>